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B30" w:rsidRPr="00097B30" w:rsidRDefault="00097B30" w:rsidP="00097B30">
      <w:pPr>
        <w:pStyle w:val="aa"/>
        <w:widowControl w:val="0"/>
        <w:spacing w:after="0"/>
        <w:ind w:firstLine="567"/>
        <w:jc w:val="center"/>
        <w:rPr>
          <w:rFonts w:ascii="GHEA Grapalat" w:hAnsi="GHEA Grapalat"/>
        </w:rPr>
      </w:pPr>
      <w:r w:rsidRPr="00097B30">
        <w:rPr>
          <w:rFonts w:ascii="GHEA Grapalat" w:hAnsi="GHEA Grapalat"/>
        </w:rPr>
        <w:t>ОБЪЯВЛЕНИЕ</w:t>
      </w:r>
    </w:p>
    <w:p w:rsidR="00097B30" w:rsidRPr="00097B30" w:rsidRDefault="00097B30" w:rsidP="00097B30">
      <w:pPr>
        <w:pStyle w:val="aa"/>
        <w:widowControl w:val="0"/>
        <w:spacing w:after="0"/>
        <w:ind w:firstLine="567"/>
        <w:jc w:val="center"/>
        <w:rPr>
          <w:rFonts w:ascii="GHEA Grapalat" w:hAnsi="GHEA Grapalat"/>
        </w:rPr>
      </w:pPr>
      <w:r w:rsidRPr="00097B30">
        <w:rPr>
          <w:rFonts w:ascii="GHEA Grapalat" w:hAnsi="GHEA Grapalat"/>
        </w:rPr>
        <w:t>ОБ ОТКРЫТОМ КОНКУРСЕ</w:t>
      </w:r>
    </w:p>
    <w:p w:rsidR="00097B30" w:rsidRPr="00097B30" w:rsidRDefault="00097B30" w:rsidP="00097B30">
      <w:pPr>
        <w:pStyle w:val="aa"/>
        <w:widowControl w:val="0"/>
        <w:spacing w:after="0"/>
        <w:ind w:firstLine="567"/>
        <w:jc w:val="center"/>
        <w:rPr>
          <w:rFonts w:ascii="GHEA Grapalat" w:hAnsi="GHEA Grapalat"/>
        </w:rPr>
      </w:pPr>
      <w:r w:rsidRPr="00097B30">
        <w:rPr>
          <w:rFonts w:ascii="GHEA Grapalat" w:hAnsi="GHEA Grapalat"/>
        </w:rPr>
        <w:t>Данный текст объявления был одобрен оценочной комиссией.</w:t>
      </w:r>
    </w:p>
    <w:p w:rsidR="00097B30" w:rsidRPr="00097B30" w:rsidRDefault="00B17D49" w:rsidP="00097B30">
      <w:pPr>
        <w:pStyle w:val="aa"/>
        <w:widowControl w:val="0"/>
        <w:spacing w:after="0"/>
        <w:ind w:firstLine="567"/>
        <w:jc w:val="center"/>
        <w:rPr>
          <w:rFonts w:ascii="GHEA Grapalat" w:hAnsi="GHEA Grapalat"/>
        </w:rPr>
      </w:pPr>
      <w:r>
        <w:rPr>
          <w:rFonts w:ascii="GHEA Grapalat" w:hAnsi="GHEA Grapalat"/>
        </w:rPr>
        <w:t xml:space="preserve">Постановлением № 1 от </w:t>
      </w:r>
      <w:r>
        <w:rPr>
          <w:rFonts w:ascii="GHEA Grapalat" w:hAnsi="GHEA Grapalat"/>
          <w:lang w:val="hy-AM"/>
        </w:rPr>
        <w:t>2</w:t>
      </w:r>
      <w:r w:rsidR="005F58F3">
        <w:rPr>
          <w:rFonts w:ascii="GHEA Grapalat" w:hAnsi="GHEA Grapalat"/>
          <w:lang w:val="hy-AM"/>
        </w:rPr>
        <w:t>3</w:t>
      </w:r>
      <w:r w:rsidR="00097B30" w:rsidRPr="00097B30">
        <w:rPr>
          <w:rFonts w:ascii="GHEA Grapalat" w:hAnsi="GHEA Grapalat"/>
        </w:rPr>
        <w:t xml:space="preserve"> мая 2025 г.</w:t>
      </w:r>
    </w:p>
    <w:p w:rsidR="00097B30" w:rsidRPr="00097B30" w:rsidRDefault="00097B30" w:rsidP="00097B30">
      <w:pPr>
        <w:pStyle w:val="aa"/>
        <w:widowControl w:val="0"/>
        <w:spacing w:after="0"/>
        <w:ind w:firstLine="567"/>
        <w:jc w:val="center"/>
        <w:rPr>
          <w:rFonts w:ascii="GHEA Grapalat" w:hAnsi="GHEA Grapalat"/>
        </w:rPr>
      </w:pPr>
      <w:r w:rsidRPr="00097B30">
        <w:rPr>
          <w:rFonts w:ascii="GHEA Grapalat" w:hAnsi="GHEA Grapalat"/>
        </w:rPr>
        <w:t>Код процедуры: «</w:t>
      </w:r>
      <w:r>
        <w:rPr>
          <w:rFonts w:ascii="GHEA Grapalat" w:hAnsi="GHEA Grapalat"/>
          <w:lang w:val="af-ZA"/>
        </w:rPr>
        <w:t>ԱՄՓՀ-ԲՄԾՁԲ-1</w:t>
      </w:r>
      <w:r w:rsidR="00B17D49">
        <w:rPr>
          <w:rFonts w:ascii="GHEA Grapalat" w:hAnsi="GHEA Grapalat"/>
          <w:lang w:val="hy-AM"/>
        </w:rPr>
        <w:t>1</w:t>
      </w:r>
      <w:r>
        <w:rPr>
          <w:rFonts w:ascii="GHEA Grapalat" w:hAnsi="GHEA Grapalat"/>
          <w:lang w:val="af-ZA"/>
        </w:rPr>
        <w:t>/25</w:t>
      </w:r>
      <w:r w:rsidRPr="00097B30">
        <w:rPr>
          <w:rFonts w:ascii="GHEA Grapalat" w:hAnsi="GHEA Grapalat"/>
        </w:rPr>
        <w:t>».</w:t>
      </w:r>
    </w:p>
    <w:p w:rsidR="00097B30" w:rsidRPr="00097B30" w:rsidRDefault="00097B30" w:rsidP="00097B30">
      <w:pPr>
        <w:pStyle w:val="aa"/>
        <w:widowControl w:val="0"/>
        <w:spacing w:after="0"/>
        <w:ind w:firstLine="567"/>
        <w:jc w:val="both"/>
        <w:rPr>
          <w:rFonts w:ascii="GHEA Grapalat" w:hAnsi="GHEA Grapalat"/>
          <w:sz w:val="22"/>
          <w:szCs w:val="22"/>
        </w:rPr>
      </w:pPr>
      <w:r w:rsidRPr="00097B30">
        <w:rPr>
          <w:rFonts w:ascii="GHEA Grapalat" w:hAnsi="GHEA Grapalat"/>
          <w:sz w:val="22"/>
          <w:szCs w:val="22"/>
        </w:rPr>
        <w:t xml:space="preserve">Заказчик – муниципалитет общины Паракар Армавирской области Республики Армения, расположенный по адресу: Армавирская область Республики Армения, община Паракар, улица Наири, дом 42, объявляет о проведении открытого конкурса, который проводится в один этап. </w:t>
      </w:r>
    </w:p>
    <w:p w:rsidR="00B17D49" w:rsidRDefault="00B17D49" w:rsidP="00097B30">
      <w:pPr>
        <w:pStyle w:val="aa"/>
        <w:widowControl w:val="0"/>
        <w:spacing w:after="0"/>
        <w:ind w:firstLine="567"/>
        <w:jc w:val="both"/>
        <w:rPr>
          <w:rFonts w:ascii="GHEA Grapalat" w:hAnsi="GHEA Grapalat"/>
          <w:sz w:val="22"/>
          <w:szCs w:val="22"/>
        </w:rPr>
      </w:pPr>
      <w:r w:rsidRPr="00B17D49">
        <w:rPr>
          <w:rFonts w:ascii="GHEA Grapalat" w:hAnsi="GHEA Grapalat"/>
          <w:sz w:val="22"/>
          <w:szCs w:val="22"/>
        </w:rPr>
        <w:t>По результатам данной процедуры отобранному участнику будет предложено заключить договор на закупку услуг по подготовке проектно-сметной документации на проведение работ по реконструкции (далее – договор) в установленном порядке.</w:t>
      </w:r>
    </w:p>
    <w:p w:rsidR="00097B30" w:rsidRPr="00097B30" w:rsidRDefault="00097B30" w:rsidP="00097B30">
      <w:pPr>
        <w:pStyle w:val="aa"/>
        <w:widowControl w:val="0"/>
        <w:spacing w:after="0"/>
        <w:ind w:firstLine="567"/>
        <w:jc w:val="both"/>
        <w:rPr>
          <w:rFonts w:ascii="GHEA Grapalat" w:hAnsi="GHEA Grapalat"/>
          <w:sz w:val="22"/>
          <w:szCs w:val="22"/>
        </w:rPr>
      </w:pPr>
      <w:r w:rsidRPr="00097B30">
        <w:rPr>
          <w:rFonts w:ascii="GHEA Grapalat" w:hAnsi="GHEA Grapalat"/>
          <w:sz w:val="22"/>
          <w:szCs w:val="22"/>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097B30" w:rsidRPr="00097B30" w:rsidRDefault="00097B30" w:rsidP="00097B30">
      <w:pPr>
        <w:pStyle w:val="aa"/>
        <w:widowControl w:val="0"/>
        <w:spacing w:after="0"/>
        <w:ind w:firstLine="567"/>
        <w:jc w:val="both"/>
        <w:rPr>
          <w:rFonts w:ascii="GHEA Grapalat" w:hAnsi="GHEA Grapalat"/>
          <w:sz w:val="22"/>
          <w:szCs w:val="22"/>
        </w:rPr>
      </w:pPr>
      <w:r w:rsidRPr="00097B30">
        <w:rPr>
          <w:rFonts w:ascii="GHEA Grapalat" w:hAnsi="GHEA Grapalat"/>
          <w:sz w:val="22"/>
          <w:szCs w:val="22"/>
        </w:rPr>
        <w:t>Условия, предъявляемые лицам, не имеющим права на участие в настоящей процедуре, а также участникам, изложены в приглашении на настоящую процедуру.</w:t>
      </w:r>
    </w:p>
    <w:p w:rsidR="00097B30" w:rsidRPr="00097B30" w:rsidRDefault="00097B30" w:rsidP="00097B30">
      <w:pPr>
        <w:pStyle w:val="aa"/>
        <w:widowControl w:val="0"/>
        <w:spacing w:after="0"/>
        <w:ind w:firstLine="567"/>
        <w:jc w:val="both"/>
        <w:rPr>
          <w:rFonts w:ascii="GHEA Grapalat" w:hAnsi="GHEA Grapalat"/>
          <w:sz w:val="22"/>
          <w:szCs w:val="22"/>
        </w:rPr>
      </w:pPr>
      <w:r w:rsidRPr="00097B30">
        <w:rPr>
          <w:rFonts w:ascii="GHEA Grapalat" w:hAnsi="GHEA Grapalat"/>
          <w:sz w:val="22"/>
          <w:szCs w:val="22"/>
        </w:rPr>
        <w:t>Выбранный участник определяется из числа участников, представивших удовлетворительные предложения по неценовым условиям, исходя из принципа отдачи предпочтения участнику, представившему наименьшее ценовое предложение.</w:t>
      </w:r>
    </w:p>
    <w:p w:rsidR="00097B30" w:rsidRPr="00097B30" w:rsidRDefault="00097B30" w:rsidP="00097B30">
      <w:pPr>
        <w:pStyle w:val="aa"/>
        <w:widowControl w:val="0"/>
        <w:spacing w:after="0"/>
        <w:ind w:firstLine="567"/>
        <w:jc w:val="both"/>
        <w:rPr>
          <w:rFonts w:ascii="GHEA Grapalat" w:hAnsi="GHEA Grapalat"/>
          <w:sz w:val="22"/>
          <w:szCs w:val="22"/>
        </w:rPr>
      </w:pPr>
      <w:r w:rsidRPr="00097B30">
        <w:rPr>
          <w:rFonts w:ascii="GHEA Grapalat" w:hAnsi="GHEA Grapalat"/>
          <w:sz w:val="22"/>
          <w:szCs w:val="22"/>
        </w:rPr>
        <w:t>К данной процедуре применяются положения Соглашения Всемирной торговой организации о государственных закупках.</w:t>
      </w:r>
    </w:p>
    <w:p w:rsidR="00097B30" w:rsidRPr="00097B30" w:rsidRDefault="00097B30" w:rsidP="00097B30">
      <w:pPr>
        <w:pStyle w:val="aa"/>
        <w:widowControl w:val="0"/>
        <w:spacing w:after="0"/>
        <w:ind w:firstLine="567"/>
        <w:jc w:val="both"/>
        <w:rPr>
          <w:rFonts w:ascii="GHEA Grapalat" w:hAnsi="GHEA Grapalat"/>
          <w:sz w:val="22"/>
          <w:szCs w:val="22"/>
        </w:rPr>
      </w:pPr>
      <w:r w:rsidRPr="00097B30">
        <w:rPr>
          <w:rFonts w:ascii="GHEA Grapalat" w:hAnsi="GHEA Grapalat"/>
          <w:sz w:val="22"/>
          <w:szCs w:val="22"/>
        </w:rPr>
        <w:t xml:space="preserve">В случае обращения с просьбой предоставить приглашение в электронной форме заказчик обязан обеспечить предоставление приглашения в электронной форме бесплатно в течение рабочего дня, следующего за днем </w:t>
      </w:r>
      <w:r w:rsidRPr="00097B30">
        <w:rPr>
          <w:rFonts w:ascii="Cambria Math" w:hAnsi="Cambria Math" w:cs="Cambria Math"/>
          <w:sz w:val="22"/>
          <w:szCs w:val="22"/>
        </w:rPr>
        <w:t>​​</w:t>
      </w:r>
      <w:r w:rsidRPr="00097B30">
        <w:rPr>
          <w:rFonts w:ascii="GHEA Grapalat" w:hAnsi="GHEA Grapalat" w:cs="GHEA Grapalat"/>
          <w:sz w:val="22"/>
          <w:szCs w:val="22"/>
        </w:rPr>
        <w:t>получения</w:t>
      </w:r>
      <w:r w:rsidRPr="00097B30">
        <w:rPr>
          <w:rFonts w:ascii="GHEA Grapalat" w:hAnsi="GHEA Grapalat"/>
          <w:sz w:val="22"/>
          <w:szCs w:val="22"/>
        </w:rPr>
        <w:t xml:space="preserve"> </w:t>
      </w:r>
      <w:r w:rsidRPr="00097B30">
        <w:rPr>
          <w:rFonts w:ascii="GHEA Grapalat" w:hAnsi="GHEA Grapalat" w:cs="GHEA Grapalat"/>
          <w:sz w:val="22"/>
          <w:szCs w:val="22"/>
        </w:rPr>
        <w:t>заявления</w:t>
      </w:r>
      <w:r w:rsidRPr="00097B30">
        <w:rPr>
          <w:rFonts w:ascii="GHEA Grapalat" w:hAnsi="GHEA Grapalat"/>
          <w:sz w:val="22"/>
          <w:szCs w:val="22"/>
        </w:rPr>
        <w:t>.</w:t>
      </w:r>
    </w:p>
    <w:p w:rsidR="00097B30" w:rsidRPr="00097B30" w:rsidRDefault="00097B30" w:rsidP="00097B30">
      <w:pPr>
        <w:pStyle w:val="aa"/>
        <w:widowControl w:val="0"/>
        <w:spacing w:after="0"/>
        <w:ind w:firstLine="567"/>
        <w:jc w:val="both"/>
        <w:rPr>
          <w:rFonts w:ascii="GHEA Grapalat" w:hAnsi="GHEA Grapalat"/>
          <w:sz w:val="22"/>
          <w:szCs w:val="22"/>
        </w:rPr>
      </w:pPr>
      <w:r w:rsidRPr="00097B30">
        <w:rPr>
          <w:rFonts w:ascii="GHEA Grapalat" w:hAnsi="GHEA Grapalat"/>
          <w:sz w:val="22"/>
          <w:szCs w:val="22"/>
        </w:rPr>
        <w:t>Процесс закупки осуществляется на основании статьи 15, пункта 6 Закона РА «О закупках».</w:t>
      </w:r>
    </w:p>
    <w:p w:rsidR="00097B30" w:rsidRPr="00097B30" w:rsidRDefault="00097B30" w:rsidP="00097B30">
      <w:pPr>
        <w:pStyle w:val="aa"/>
        <w:widowControl w:val="0"/>
        <w:spacing w:after="0"/>
        <w:ind w:firstLine="567"/>
        <w:jc w:val="both"/>
        <w:rPr>
          <w:rFonts w:ascii="GHEA Grapalat" w:hAnsi="GHEA Grapalat"/>
          <w:sz w:val="22"/>
          <w:szCs w:val="22"/>
        </w:rPr>
      </w:pPr>
      <w:r w:rsidRPr="00097B30">
        <w:rPr>
          <w:rFonts w:ascii="GHEA Grapalat" w:hAnsi="GHEA Grapalat"/>
          <w:sz w:val="22"/>
          <w:szCs w:val="22"/>
        </w:rPr>
        <w:t>Заявки на участие в тендере должны быть представлены в печатном виде по адресу: ул. Наири 42, община Паракар, Армавирская область Республики Арме</w:t>
      </w:r>
      <w:r w:rsidR="00B17D49">
        <w:rPr>
          <w:rFonts w:ascii="GHEA Grapalat" w:hAnsi="GHEA Grapalat"/>
          <w:sz w:val="22"/>
          <w:szCs w:val="22"/>
        </w:rPr>
        <w:t xml:space="preserve">ния, до </w:t>
      </w:r>
      <w:r w:rsidR="00B17D49">
        <w:rPr>
          <w:rFonts w:ascii="GHEA Grapalat" w:hAnsi="GHEA Grapalat"/>
          <w:sz w:val="22"/>
          <w:szCs w:val="22"/>
          <w:lang w:val="hy-AM"/>
        </w:rPr>
        <w:t>1</w:t>
      </w:r>
      <w:r w:rsidR="00815FFA">
        <w:rPr>
          <w:rFonts w:ascii="GHEA Grapalat" w:hAnsi="GHEA Grapalat"/>
          <w:sz w:val="22"/>
          <w:szCs w:val="22"/>
        </w:rPr>
        <w:t xml:space="preserve"> ию</w:t>
      </w:r>
      <w:r w:rsidR="00B17D49" w:rsidRPr="00097B30">
        <w:rPr>
          <w:rFonts w:ascii="GHEA Grapalat" w:hAnsi="GHEA Grapalat"/>
          <w:sz w:val="22"/>
          <w:szCs w:val="22"/>
        </w:rPr>
        <w:t>л</w:t>
      </w:r>
      <w:r w:rsidR="00815FFA">
        <w:rPr>
          <w:rFonts w:ascii="GHEA Grapalat" w:hAnsi="GHEA Grapalat"/>
          <w:sz w:val="22"/>
          <w:szCs w:val="22"/>
        </w:rPr>
        <w:t>я 2025 года в 1</w:t>
      </w:r>
      <w:r w:rsidR="00815FFA">
        <w:rPr>
          <w:rFonts w:ascii="GHEA Grapalat" w:hAnsi="GHEA Grapalat"/>
          <w:sz w:val="22"/>
          <w:szCs w:val="22"/>
          <w:lang w:val="hy-AM"/>
        </w:rPr>
        <w:t>1</w:t>
      </w:r>
      <w:r w:rsidR="005F58F3">
        <w:rPr>
          <w:rFonts w:ascii="GHEA Grapalat" w:hAnsi="GHEA Grapalat"/>
          <w:sz w:val="22"/>
          <w:szCs w:val="22"/>
        </w:rPr>
        <w:t>:</w:t>
      </w:r>
      <w:r w:rsidR="005F58F3">
        <w:rPr>
          <w:rFonts w:ascii="GHEA Grapalat" w:hAnsi="GHEA Grapalat"/>
          <w:sz w:val="22"/>
          <w:szCs w:val="22"/>
          <w:lang w:val="hy-AM"/>
        </w:rPr>
        <w:t>0</w:t>
      </w:r>
      <w:r w:rsidRPr="00097B30">
        <w:rPr>
          <w:rFonts w:ascii="GHEA Grapalat" w:hAnsi="GHEA Grapalat"/>
          <w:sz w:val="22"/>
          <w:szCs w:val="22"/>
        </w:rPr>
        <w:t>0. Заявки, помимо армянского языка, можно подавать также на английском или русском языках.</w:t>
      </w:r>
    </w:p>
    <w:p w:rsidR="00097B30" w:rsidRPr="00097B30" w:rsidRDefault="00097B30" w:rsidP="00097B30">
      <w:pPr>
        <w:pStyle w:val="aa"/>
        <w:widowControl w:val="0"/>
        <w:spacing w:after="0"/>
        <w:ind w:firstLine="567"/>
        <w:jc w:val="both"/>
        <w:rPr>
          <w:rFonts w:ascii="GHEA Grapalat" w:hAnsi="GHEA Grapalat"/>
          <w:sz w:val="22"/>
          <w:szCs w:val="22"/>
        </w:rPr>
      </w:pPr>
      <w:r w:rsidRPr="00097B30">
        <w:rPr>
          <w:rFonts w:ascii="GHEA Grapalat" w:hAnsi="GHEA Grapalat"/>
          <w:sz w:val="22"/>
          <w:szCs w:val="22"/>
        </w:rPr>
        <w:t>Вскрытие заявок состоится по адресу: ул. Наири 42, община Паракар, Армавирска</w:t>
      </w:r>
      <w:r w:rsidR="00B17D49">
        <w:rPr>
          <w:rFonts w:ascii="GHEA Grapalat" w:hAnsi="GHEA Grapalat"/>
          <w:sz w:val="22"/>
          <w:szCs w:val="22"/>
        </w:rPr>
        <w:t xml:space="preserve">я область Республики Армения, </w:t>
      </w:r>
      <w:r w:rsidR="00B17D49">
        <w:rPr>
          <w:rFonts w:ascii="GHEA Grapalat" w:hAnsi="GHEA Grapalat"/>
          <w:sz w:val="22"/>
          <w:szCs w:val="22"/>
          <w:lang w:val="hy-AM"/>
        </w:rPr>
        <w:t>1</w:t>
      </w:r>
      <w:r w:rsidR="00B17D49">
        <w:rPr>
          <w:rFonts w:ascii="GHEA Grapalat" w:hAnsi="GHEA Grapalat"/>
          <w:sz w:val="22"/>
          <w:szCs w:val="22"/>
        </w:rPr>
        <w:t xml:space="preserve"> ию</w:t>
      </w:r>
      <w:r w:rsidR="00B17D49" w:rsidRPr="00097B30">
        <w:rPr>
          <w:rFonts w:ascii="GHEA Grapalat" w:hAnsi="GHEA Grapalat"/>
          <w:sz w:val="22"/>
          <w:szCs w:val="22"/>
        </w:rPr>
        <w:t>л</w:t>
      </w:r>
      <w:r w:rsidR="00385C1E">
        <w:rPr>
          <w:rFonts w:ascii="GHEA Grapalat" w:hAnsi="GHEA Grapalat"/>
          <w:sz w:val="22"/>
          <w:szCs w:val="22"/>
        </w:rPr>
        <w:t>я 2025 года в 1</w:t>
      </w:r>
      <w:r w:rsidR="00385C1E">
        <w:rPr>
          <w:rFonts w:ascii="GHEA Grapalat" w:hAnsi="GHEA Grapalat"/>
          <w:sz w:val="22"/>
          <w:szCs w:val="22"/>
          <w:lang w:val="hy-AM"/>
        </w:rPr>
        <w:t>1</w:t>
      </w:r>
      <w:r w:rsidR="005F58F3">
        <w:rPr>
          <w:rFonts w:ascii="GHEA Grapalat" w:hAnsi="GHEA Grapalat"/>
          <w:sz w:val="22"/>
          <w:szCs w:val="22"/>
        </w:rPr>
        <w:t>:</w:t>
      </w:r>
      <w:r w:rsidR="005F58F3">
        <w:rPr>
          <w:rFonts w:ascii="GHEA Grapalat" w:hAnsi="GHEA Grapalat"/>
          <w:sz w:val="22"/>
          <w:szCs w:val="22"/>
          <w:lang w:val="hy-AM"/>
        </w:rPr>
        <w:t>0</w:t>
      </w:r>
      <w:r w:rsidRPr="00097B30">
        <w:rPr>
          <w:rFonts w:ascii="GHEA Grapalat" w:hAnsi="GHEA Grapalat"/>
          <w:sz w:val="22"/>
          <w:szCs w:val="22"/>
        </w:rPr>
        <w:t>0.</w:t>
      </w:r>
    </w:p>
    <w:p w:rsidR="00097B30" w:rsidRPr="00097B30" w:rsidRDefault="00097B30" w:rsidP="00097B30">
      <w:pPr>
        <w:pStyle w:val="aa"/>
        <w:widowControl w:val="0"/>
        <w:spacing w:after="0"/>
        <w:ind w:firstLine="567"/>
        <w:jc w:val="both"/>
        <w:rPr>
          <w:rFonts w:ascii="GHEA Grapalat" w:hAnsi="GHEA Grapalat"/>
          <w:sz w:val="22"/>
          <w:szCs w:val="22"/>
        </w:rPr>
      </w:pPr>
      <w:r w:rsidRPr="00097B30">
        <w:rPr>
          <w:rFonts w:ascii="GHEA Grapalat" w:hAnsi="GHEA Grapalat"/>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97B30" w:rsidRPr="00097B30" w:rsidRDefault="00097B30" w:rsidP="00097B30">
      <w:pPr>
        <w:pStyle w:val="aa"/>
        <w:widowControl w:val="0"/>
        <w:spacing w:after="0"/>
        <w:ind w:firstLine="567"/>
        <w:jc w:val="both"/>
        <w:rPr>
          <w:rFonts w:ascii="GHEA Grapalat" w:hAnsi="GHEA Grapalat"/>
          <w:sz w:val="22"/>
          <w:szCs w:val="22"/>
        </w:rPr>
      </w:pPr>
    </w:p>
    <w:p w:rsidR="00097B30" w:rsidRPr="00097B30" w:rsidRDefault="00097B30" w:rsidP="00097B30">
      <w:pPr>
        <w:pStyle w:val="aa"/>
        <w:widowControl w:val="0"/>
        <w:spacing w:after="0"/>
        <w:ind w:firstLine="567"/>
        <w:jc w:val="both"/>
        <w:rPr>
          <w:rFonts w:ascii="GHEA Grapalat" w:hAnsi="GHEA Grapalat"/>
          <w:sz w:val="22"/>
          <w:szCs w:val="22"/>
        </w:rPr>
      </w:pPr>
      <w:r w:rsidRPr="00097B30">
        <w:rPr>
          <w:rFonts w:ascii="GHEA Grapalat" w:hAnsi="GHEA Grapalat"/>
          <w:sz w:val="22"/>
          <w:szCs w:val="22"/>
        </w:rPr>
        <w:t>За дополнительной информацией по данному объявлению обращайтесь к секретарю оценочной комиссии: Н. Тигранян.</w:t>
      </w:r>
    </w:p>
    <w:p w:rsidR="00097B30" w:rsidRPr="00097B30" w:rsidRDefault="00097B30" w:rsidP="00097B30">
      <w:pPr>
        <w:pStyle w:val="aa"/>
        <w:widowControl w:val="0"/>
        <w:spacing w:after="160"/>
        <w:ind w:firstLine="567"/>
        <w:jc w:val="right"/>
        <w:rPr>
          <w:rFonts w:ascii="GHEA Grapalat" w:hAnsi="GHEA Grapalat"/>
        </w:rPr>
      </w:pPr>
    </w:p>
    <w:p w:rsidR="00097B30" w:rsidRPr="00097B30" w:rsidRDefault="00097B30" w:rsidP="00097B30">
      <w:pPr>
        <w:pStyle w:val="aa"/>
        <w:widowControl w:val="0"/>
        <w:spacing w:after="0"/>
        <w:ind w:firstLine="567"/>
        <w:jc w:val="center"/>
        <w:rPr>
          <w:rFonts w:ascii="GHEA Grapalat" w:hAnsi="GHEA Grapalat"/>
        </w:rPr>
      </w:pPr>
      <w:r w:rsidRPr="00097B30">
        <w:rPr>
          <w:rFonts w:ascii="GHEA Grapalat" w:hAnsi="GHEA Grapalat"/>
        </w:rPr>
        <w:t>Телефон 077 91-98-80</w:t>
      </w:r>
    </w:p>
    <w:p w:rsidR="00097B30" w:rsidRPr="00097B30" w:rsidRDefault="00097B30" w:rsidP="00097B30">
      <w:pPr>
        <w:pStyle w:val="aa"/>
        <w:widowControl w:val="0"/>
        <w:spacing w:after="0"/>
        <w:ind w:firstLine="567"/>
        <w:jc w:val="center"/>
        <w:rPr>
          <w:rFonts w:ascii="GHEA Grapalat" w:hAnsi="GHEA Grapalat"/>
        </w:rPr>
      </w:pPr>
      <w:r w:rsidRPr="00097B30">
        <w:rPr>
          <w:rFonts w:ascii="GHEA Grapalat" w:hAnsi="GHEA Grapalat"/>
        </w:rPr>
        <w:t>Электронная почта Электронная почта narine.petgnum@mail.ru</w:t>
      </w:r>
    </w:p>
    <w:p w:rsidR="00E44851" w:rsidRDefault="00097B30" w:rsidP="00097B30">
      <w:pPr>
        <w:pStyle w:val="aa"/>
        <w:widowControl w:val="0"/>
        <w:spacing w:after="0"/>
        <w:ind w:firstLine="567"/>
        <w:jc w:val="center"/>
        <w:rPr>
          <w:rFonts w:ascii="GHEA Grapalat" w:hAnsi="GHEA Grapalat"/>
        </w:rPr>
      </w:pPr>
      <w:r w:rsidRPr="00097B30">
        <w:rPr>
          <w:rFonts w:ascii="GHEA Grapalat" w:hAnsi="GHEA Grapalat"/>
        </w:rPr>
        <w:t>Клиент: Муниципалитет Паракара</w:t>
      </w:r>
    </w:p>
    <w:p w:rsidR="00E44851" w:rsidRDefault="00E44851" w:rsidP="00D12E3B">
      <w:pPr>
        <w:pStyle w:val="aa"/>
        <w:widowControl w:val="0"/>
        <w:spacing w:after="160"/>
        <w:ind w:firstLine="567"/>
        <w:jc w:val="right"/>
        <w:rPr>
          <w:rFonts w:ascii="GHEA Grapalat" w:hAnsi="GHEA Grapalat"/>
        </w:rPr>
      </w:pPr>
    </w:p>
    <w:p w:rsidR="00E44851" w:rsidRDefault="00E44851" w:rsidP="00D12E3B">
      <w:pPr>
        <w:pStyle w:val="aa"/>
        <w:widowControl w:val="0"/>
        <w:spacing w:after="160"/>
        <w:ind w:firstLine="567"/>
        <w:jc w:val="right"/>
        <w:rPr>
          <w:rFonts w:ascii="GHEA Grapalat" w:hAnsi="GHEA Grapalat"/>
        </w:rPr>
      </w:pPr>
    </w:p>
    <w:p w:rsidR="00E44851" w:rsidRDefault="00E44851" w:rsidP="00D12E3B">
      <w:pPr>
        <w:pStyle w:val="aa"/>
        <w:widowControl w:val="0"/>
        <w:spacing w:after="160"/>
        <w:ind w:firstLine="567"/>
        <w:jc w:val="right"/>
        <w:rPr>
          <w:rFonts w:ascii="GHEA Grapalat" w:hAnsi="GHEA Grapalat"/>
        </w:rPr>
      </w:pPr>
    </w:p>
    <w:p w:rsidR="00E44851" w:rsidRPr="00E44851" w:rsidRDefault="00E44851" w:rsidP="00E44851">
      <w:pPr>
        <w:pStyle w:val="aa"/>
        <w:widowControl w:val="0"/>
        <w:spacing w:after="160"/>
        <w:ind w:right="-7" w:firstLine="567"/>
        <w:jc w:val="right"/>
        <w:rPr>
          <w:rFonts w:ascii="GHEA Grapalat" w:hAnsi="GHEA Grapalat"/>
        </w:rPr>
      </w:pPr>
      <w:r w:rsidRPr="00E44851">
        <w:rPr>
          <w:rFonts w:ascii="GHEA Grapalat" w:hAnsi="GHEA Grapalat"/>
        </w:rPr>
        <w:t>Одобренный</w:t>
      </w:r>
    </w:p>
    <w:p w:rsidR="00E44851" w:rsidRPr="00E44851" w:rsidRDefault="00E44851" w:rsidP="00E44851">
      <w:pPr>
        <w:pStyle w:val="aa"/>
        <w:widowControl w:val="0"/>
        <w:spacing w:after="160"/>
        <w:ind w:right="-7" w:firstLine="567"/>
        <w:jc w:val="right"/>
        <w:rPr>
          <w:rFonts w:ascii="GHEA Grapalat" w:hAnsi="GHEA Grapalat"/>
        </w:rPr>
      </w:pPr>
      <w:r w:rsidRPr="00E44851">
        <w:rPr>
          <w:rFonts w:ascii="GHEA Grapalat" w:hAnsi="GHEA Grapalat"/>
        </w:rPr>
        <w:t>Код "</w:t>
      </w:r>
      <w:r w:rsidR="00097B30" w:rsidRPr="00097B30">
        <w:rPr>
          <w:rFonts w:ascii="GHEA Grapalat" w:hAnsi="GHEA Grapalat"/>
          <w:lang w:val="af-ZA"/>
        </w:rPr>
        <w:t xml:space="preserve"> </w:t>
      </w:r>
      <w:r w:rsidR="00097B30">
        <w:rPr>
          <w:rFonts w:ascii="GHEA Grapalat" w:hAnsi="GHEA Grapalat"/>
          <w:lang w:val="af-ZA"/>
        </w:rPr>
        <w:t>ԱՄՓՀ-ԲՄԾՁԲ-10/25</w:t>
      </w:r>
      <w:r w:rsidRPr="00E44851">
        <w:rPr>
          <w:rFonts w:ascii="GHEA Grapalat" w:hAnsi="GHEA Grapalat"/>
        </w:rPr>
        <w:t>"</w:t>
      </w:r>
    </w:p>
    <w:p w:rsidR="00E44851" w:rsidRPr="00E44851" w:rsidRDefault="00E44851" w:rsidP="00E44851">
      <w:pPr>
        <w:pStyle w:val="aa"/>
        <w:widowControl w:val="0"/>
        <w:spacing w:after="160"/>
        <w:ind w:right="-7" w:firstLine="567"/>
        <w:jc w:val="right"/>
        <w:rPr>
          <w:rFonts w:ascii="GHEA Grapalat" w:hAnsi="GHEA Grapalat"/>
        </w:rPr>
      </w:pPr>
      <w:r w:rsidRPr="00E44851">
        <w:rPr>
          <w:rFonts w:ascii="GHEA Grapalat" w:hAnsi="GHEA Grapalat"/>
        </w:rPr>
        <w:t>открытый конкурс оценочная комиссия</w:t>
      </w:r>
    </w:p>
    <w:p w:rsidR="00096865" w:rsidRPr="009044F1" w:rsidRDefault="00B17D49" w:rsidP="00E44851">
      <w:pPr>
        <w:pStyle w:val="aa"/>
        <w:widowControl w:val="0"/>
        <w:spacing w:after="160"/>
        <w:ind w:right="-7" w:firstLine="567"/>
        <w:jc w:val="right"/>
        <w:rPr>
          <w:rFonts w:ascii="GHEA Grapalat" w:hAnsi="GHEA Grapalat"/>
        </w:rPr>
      </w:pPr>
      <w:r>
        <w:rPr>
          <w:rFonts w:ascii="GHEA Grapalat" w:hAnsi="GHEA Grapalat"/>
        </w:rPr>
        <w:t xml:space="preserve">2025 </w:t>
      </w:r>
      <w:r>
        <w:rPr>
          <w:rFonts w:ascii="GHEA Grapalat" w:hAnsi="GHEA Grapalat"/>
          <w:lang w:val="hy-AM"/>
        </w:rPr>
        <w:t>23</w:t>
      </w:r>
      <w:r w:rsidR="00E44851" w:rsidRPr="00E44851">
        <w:rPr>
          <w:rFonts w:ascii="GHEA Grapalat" w:hAnsi="GHEA Grapalat"/>
        </w:rPr>
        <w:t xml:space="preserve"> мая, № 1</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096865" w:rsidRPr="003A1EBB" w:rsidRDefault="00E44851" w:rsidP="00B46D58">
      <w:pPr>
        <w:pStyle w:val="aa"/>
        <w:widowControl w:val="0"/>
        <w:spacing w:after="160"/>
        <w:ind w:right="-7" w:firstLine="567"/>
        <w:jc w:val="center"/>
        <w:rPr>
          <w:rFonts w:ascii="GHEA Grapalat" w:hAnsi="GHEA Grapalat"/>
        </w:rPr>
      </w:pPr>
      <w:r w:rsidRPr="00E44851">
        <w:rPr>
          <w:rFonts w:ascii="GHEA Grapalat" w:hAnsi="GHEA Grapalat"/>
          <w:i/>
        </w:rPr>
        <w:t>МУНИЦИПАЛИТЕТ ПАРАКАР</w:t>
      </w: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763E5" w:rsidRDefault="00B17D49" w:rsidP="00B46D58">
      <w:pPr>
        <w:rPr>
          <w:rFonts w:ascii="GHEA Grapalat" w:hAnsi="GHEA Grapalat"/>
        </w:rPr>
      </w:pPr>
      <w:r w:rsidRPr="00B17D49">
        <w:rPr>
          <w:rFonts w:ascii="GHEA Grapalat" w:hAnsi="GHEA Grapalat" w:cs="Sylfaen"/>
        </w:rPr>
        <w:t>ОБЪЯВЛЕН ОТКРЫТЫЙ КОНКУРС НА ЗАКУПКУ УСЛУГ ПО СОСТАВЛЕНИЮ СМЕТНОЙ ПЛАТЫ НА РЕМОНТНЫЕ РАБОТЫ ДОМА БАГРАМЯН &lt;&lt;ДЕТСКИЙ САД БАГРАМЯН&gt;&gt; НКО ДЛЯ НУЖД МУНИЦИПАЛИТЕТА ПАРАКАР</w:t>
      </w:r>
      <w:r w:rsidR="000763E5">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096865" w:rsidRPr="009044F1" w:rsidRDefault="00B17D49" w:rsidP="00B46D58">
      <w:pPr>
        <w:widowControl w:val="0"/>
        <w:spacing w:after="160"/>
        <w:jc w:val="center"/>
        <w:rPr>
          <w:rFonts w:ascii="GHEA Grapalat" w:hAnsi="GHEA Grapalat"/>
          <w:i/>
        </w:rPr>
      </w:pPr>
      <w:r w:rsidRPr="00B17D49">
        <w:rPr>
          <w:rFonts w:ascii="GHEA Grapalat" w:hAnsi="GHEA Grapalat"/>
          <w:i/>
        </w:rPr>
        <w:t>ОБЪЯВЛЕН ОТКРЫТЫЙ КОНКУРС НА ЗАКУПКУ УСЛУГ ПО СОСТАВЛЕНИЮ СМЕТНОЙ ПЛАТЫ НА РЕМОНТНЫЕ РАБОТЫ ДОМА БАГРАМЯН &lt;&lt;ДЕТСКИЙ САД БАГРАМЯН&gt;&gt; НКО ДЛЯ НУЖД МУНИЦИПАЛИТЕТА ПАРАКАР</w:t>
      </w:r>
      <w:r w:rsidR="00160AE4" w:rsidRPr="009044F1">
        <w:rPr>
          <w:rFonts w:ascii="GHEA Grapalat" w:hAnsi="GHEA Grapalat"/>
          <w:b/>
        </w:rPr>
        <w:t xml:space="preserve">ПРИГЛАШЕНИЯ НА ОТКРЫТЫЙ КОНКУРС, </w:t>
      </w:r>
      <w:r w:rsidR="005C1BF7" w:rsidRPr="005C1BF7">
        <w:rPr>
          <w:rFonts w:ascii="GHEA Grapalat" w:hAnsi="GHEA Grapalat"/>
          <w:b/>
        </w:rPr>
        <w:br/>
      </w:r>
      <w:r w:rsidR="00160AE4"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 об открытом конкурсе, проводимом под кодом ---BM</w:t>
      </w:r>
      <w:r w:rsidR="003E6EFE">
        <w:rPr>
          <w:rFonts w:ascii="GHEA Grapalat" w:hAnsi="GHEA Grapalat"/>
          <w:spacing w:val="-6"/>
        </w:rPr>
        <w:t>TsDzB</w:t>
      </w:r>
      <w:r w:rsidR="00096865" w:rsidRPr="006D2DF7">
        <w:rPr>
          <w:rFonts w:ascii="GHEA Grapalat" w:hAnsi="GHEA Grapalat"/>
          <w:spacing w:val="-6"/>
        </w:rPr>
        <w:t>---/---</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097B30" w:rsidRPr="00097B30">
        <w:rPr>
          <w:rFonts w:ascii="GHEA Grapalat" w:hAnsi="GHEA Grapalat"/>
          <w:i w:val="0"/>
          <w:sz w:val="24"/>
          <w:szCs w:val="24"/>
        </w:rPr>
        <w:t xml:space="preserve">Таким предметом является приобретение услуг по подготовке проектно-сметной документации для строительства для нужд муниципалитета Паракар (далее также именуемые услуги), которые сгруппированы в </w:t>
      </w:r>
      <w:r w:rsidR="00B17D49">
        <w:rPr>
          <w:rFonts w:ascii="GHEA Grapalat" w:hAnsi="GHEA Grapalat"/>
          <w:i w:val="0"/>
          <w:sz w:val="24"/>
          <w:szCs w:val="24"/>
          <w:lang w:val="hy-AM"/>
        </w:rPr>
        <w:t>1</w:t>
      </w:r>
      <w:r w:rsidR="00097B30" w:rsidRPr="00097B30">
        <w:rPr>
          <w:rFonts w:ascii="GHEA Grapalat" w:hAnsi="GHEA Grapalat"/>
          <w:i w:val="0"/>
          <w:sz w:val="24"/>
          <w:szCs w:val="24"/>
        </w:rPr>
        <w:t xml:space="preserve"> частей:</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097B30" w:rsidRPr="009044F1" w:rsidTr="00847CF6">
        <w:trPr>
          <w:jc w:val="center"/>
        </w:trPr>
        <w:tc>
          <w:tcPr>
            <w:tcW w:w="1216" w:type="dxa"/>
            <w:vAlign w:val="center"/>
          </w:tcPr>
          <w:p w:rsidR="00097B30" w:rsidRPr="009044F1" w:rsidRDefault="00097B30" w:rsidP="00097B30">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097B30" w:rsidRPr="00B17D49" w:rsidRDefault="00B17D49" w:rsidP="00097B30">
            <w:pPr>
              <w:pStyle w:val="23"/>
              <w:spacing w:line="240" w:lineRule="auto"/>
              <w:ind w:firstLine="0"/>
              <w:jc w:val="center"/>
              <w:rPr>
                <w:rFonts w:ascii="GHEA Grapalat" w:hAnsi="GHEA Grapalat"/>
                <w:sz w:val="16"/>
                <w:lang w:val="hy-AM"/>
              </w:rPr>
            </w:pPr>
            <w:r>
              <w:rPr>
                <w:rFonts w:ascii="Calibri" w:hAnsi="Calibri" w:cs="Calibri"/>
                <w:color w:val="000000"/>
                <w:sz w:val="22"/>
                <w:szCs w:val="22"/>
                <w:lang w:val="hy-AM"/>
              </w:rPr>
              <w:t>700 000</w:t>
            </w:r>
          </w:p>
        </w:tc>
        <w:tc>
          <w:tcPr>
            <w:tcW w:w="6600" w:type="dxa"/>
          </w:tcPr>
          <w:p w:rsidR="00097B30" w:rsidRPr="00D64E29" w:rsidRDefault="00B17D49" w:rsidP="00097B30">
            <w:r w:rsidRPr="00B17D49">
              <w:t>Услуги по составлению проектно-сметной документации на реконструкцию детского сада «Баграмян» в поселке Баграмян общины Паракар</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w:t>
      </w:r>
      <w:r w:rsidRPr="009044F1">
        <w:rPr>
          <w:rFonts w:ascii="GHEA Grapalat" w:hAnsi="GHEA Grapalat"/>
          <w:color w:val="000000"/>
        </w:rPr>
        <w:lastRenderedPageBreak/>
        <w:t>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rsidR="00FE2CCB" w:rsidRDefault="00FE2CCB" w:rsidP="00B46D58">
      <w:pPr>
        <w:pStyle w:val="23"/>
        <w:widowControl w:val="0"/>
        <w:tabs>
          <w:tab w:val="left" w:pos="1134"/>
        </w:tabs>
        <w:spacing w:after="160" w:line="240" w:lineRule="auto"/>
        <w:ind w:firstLine="567"/>
        <w:rPr>
          <w:rFonts w:ascii="GHEA Grapalat" w:hAnsi="GHEA Grapalat"/>
          <w:sz w:val="24"/>
          <w:szCs w:val="24"/>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lastRenderedPageBreak/>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w:t>
      </w:r>
      <w:r w:rsidR="00F9791A" w:rsidRPr="00F9791A">
        <w:rPr>
          <w:rFonts w:ascii="GHEA Grapalat" w:hAnsi="GHEA Grapalat"/>
          <w:lang w:val="hy-AM"/>
        </w:rPr>
        <w:lastRenderedPageBreak/>
        <w:t>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af6"/>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E44851"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4.2.</w:t>
      </w:r>
      <w:r>
        <w:rPr>
          <w:rFonts w:ascii="GHEA Grapalat" w:hAnsi="GHEA Grapalat"/>
          <w:sz w:val="24"/>
          <w:szCs w:val="24"/>
        </w:rPr>
        <w:tab/>
      </w:r>
      <w:r w:rsidR="00E44851" w:rsidRPr="00E44851">
        <w:rPr>
          <w:rFonts w:ascii="GHEA Grapalat" w:hAnsi="GHEA Grapalat"/>
          <w:sz w:val="24"/>
          <w:szCs w:val="24"/>
        </w:rPr>
        <w:t>Заявки на процедуру должны быть поданы в комиссию не п</w:t>
      </w:r>
      <w:r w:rsidR="00B17D49">
        <w:rPr>
          <w:rFonts w:ascii="GHEA Grapalat" w:hAnsi="GHEA Grapalat"/>
          <w:sz w:val="24"/>
          <w:szCs w:val="24"/>
        </w:rPr>
        <w:t xml:space="preserve">озднее 2025 года. </w:t>
      </w:r>
      <w:r w:rsidR="00B17D49">
        <w:rPr>
          <w:rFonts w:ascii="GHEA Grapalat" w:hAnsi="GHEA Grapalat"/>
          <w:sz w:val="24"/>
          <w:szCs w:val="24"/>
          <w:lang w:val="hy-AM"/>
        </w:rPr>
        <w:t>1</w:t>
      </w:r>
      <w:r w:rsidR="00385C1E">
        <w:rPr>
          <w:rFonts w:ascii="GHEA Grapalat" w:hAnsi="GHEA Grapalat"/>
          <w:sz w:val="24"/>
          <w:szCs w:val="24"/>
        </w:rPr>
        <w:t xml:space="preserve"> ию</w:t>
      </w:r>
      <w:r w:rsidR="00B17D49" w:rsidRPr="00E44851">
        <w:rPr>
          <w:rFonts w:ascii="GHEA Grapalat" w:hAnsi="GHEA Grapalat"/>
          <w:sz w:val="24"/>
          <w:szCs w:val="24"/>
        </w:rPr>
        <w:t>л</w:t>
      </w:r>
      <w:r w:rsidR="00385C1E">
        <w:rPr>
          <w:rFonts w:ascii="GHEA Grapalat" w:hAnsi="GHEA Grapalat"/>
          <w:sz w:val="24"/>
          <w:szCs w:val="24"/>
        </w:rPr>
        <w:t>я в 1</w:t>
      </w:r>
      <w:r w:rsidR="00385C1E">
        <w:rPr>
          <w:rFonts w:ascii="GHEA Grapalat" w:hAnsi="GHEA Grapalat"/>
          <w:sz w:val="24"/>
          <w:szCs w:val="24"/>
          <w:lang w:val="hy-AM"/>
        </w:rPr>
        <w:t>1</w:t>
      </w:r>
      <w:r w:rsidR="00097B30">
        <w:rPr>
          <w:rFonts w:ascii="GHEA Grapalat" w:hAnsi="GHEA Grapalat"/>
          <w:sz w:val="24"/>
          <w:szCs w:val="24"/>
        </w:rPr>
        <w:t>:</w:t>
      </w:r>
      <w:r w:rsidR="005F58F3">
        <w:rPr>
          <w:rFonts w:ascii="GHEA Grapalat" w:hAnsi="GHEA Grapalat"/>
          <w:sz w:val="24"/>
          <w:szCs w:val="24"/>
          <w:lang w:val="hy-AM"/>
        </w:rPr>
        <w:t>0</w:t>
      </w:r>
      <w:r w:rsidR="00E44851" w:rsidRPr="00E44851">
        <w:rPr>
          <w:rFonts w:ascii="GHEA Grapalat" w:hAnsi="GHEA Grapalat"/>
          <w:sz w:val="24"/>
          <w:szCs w:val="24"/>
        </w:rPr>
        <w:t>0, община Паракар, Армавирская область, РА, улица Наири, 42.</w:t>
      </w:r>
    </w:p>
    <w:p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E44851" w:rsidRPr="00E44851">
        <w:rPr>
          <w:rFonts w:ascii="GHEA Grapalat" w:hAnsi="GHEA Grapalat"/>
        </w:rPr>
        <w:t>Н. Тигранян</w:t>
      </w:r>
      <w:r w:rsidR="00E44851">
        <w:rPr>
          <w:rFonts w:ascii="Cambria Math" w:hAnsi="Cambria Math"/>
          <w:lang w:val="hy-AM"/>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af6"/>
          <w:rFonts w:ascii="GHEA Grapalat" w:hAnsi="GHEA Grapalat"/>
        </w:rPr>
        <w:footnoteReference w:customMarkFollows="1" w:id="4"/>
        <w:t>7</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lastRenderedPageBreak/>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w:t>
      </w:r>
      <w:r w:rsidR="003B654F">
        <w:rPr>
          <w:rFonts w:ascii="GHEA Grapalat" w:hAnsi="GHEA Grapalat"/>
        </w:rPr>
        <w:t>ы закупки</w:t>
      </w:r>
      <w:r w:rsidRPr="009044F1">
        <w:rPr>
          <w:rFonts w:ascii="GHEA Grapalat" w:hAnsi="GHEA Grapalat"/>
        </w:rPr>
        <w:t xml:space="preserve">. </w:t>
      </w:r>
      <w:r w:rsidR="00407866" w:rsidRPr="003C6EB1">
        <w:rPr>
          <w:rFonts w:ascii="GHEA Grapalat" w:hAnsi="GHEA Grapalat"/>
        </w:rPr>
        <w:t xml:space="preserve">Если ценовое предложение участника превышает цену </w:t>
      </w:r>
      <w:r w:rsidR="00407866">
        <w:rPr>
          <w:rFonts w:ascii="GHEA Grapalat" w:hAnsi="GHEA Grapalat"/>
        </w:rPr>
        <w:t>за</w:t>
      </w:r>
      <w:r w:rsidR="00407866" w:rsidRPr="003C6EB1">
        <w:rPr>
          <w:rFonts w:ascii="GHEA Grapalat" w:hAnsi="GHEA Grapalat"/>
        </w:rPr>
        <w:t>купки, то размер обеспечения заявки равен пяти процентам ценового предложения</w:t>
      </w:r>
      <w:r w:rsidR="00407866">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173D4" w:rsidRDefault="001578D4" w:rsidP="00B46D58">
      <w:pPr>
        <w:widowControl w:val="0"/>
        <w:spacing w:after="160"/>
        <w:ind w:firstLine="567"/>
        <w:jc w:val="both"/>
        <w:rPr>
          <w:rFonts w:ascii="GHEA Grapalat" w:hAnsi="GHEA Grapalat"/>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rsidR="0047677B" w:rsidRDefault="0047677B" w:rsidP="0047677B">
      <w:pPr>
        <w:widowControl w:val="0"/>
        <w:spacing w:after="160"/>
        <w:ind w:firstLine="567"/>
        <w:jc w:val="both"/>
        <w:rPr>
          <w:rFonts w:ascii="GHEA Grapalat" w:hAnsi="GHEA Grapalat"/>
        </w:rPr>
      </w:pP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w:t>
      </w:r>
      <w:r w:rsidRPr="0047677B">
        <w:rPr>
          <w:rFonts w:ascii="GHEA Grapalat" w:hAnsi="GHEA Grapalat"/>
        </w:rPr>
        <w:t xml:space="preserve">за истечением периода ожидания, если результаты </w:t>
      </w:r>
      <w:r>
        <w:rPr>
          <w:rFonts w:ascii="GHEA Grapalat" w:hAnsi="GHEA Grapalat"/>
        </w:rPr>
        <w:t>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685C76">
        <w:rPr>
          <w:rFonts w:ascii="GHEA Grapalat" w:hAnsi="GHEA Grapalat"/>
        </w:rPr>
        <w:t>.</w:t>
      </w:r>
    </w:p>
    <w:p w:rsidR="00685C76" w:rsidRPr="009044F1" w:rsidRDefault="00685C76" w:rsidP="00685C7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w:t>
      </w:r>
      <w:r w:rsidRPr="001D6EBF">
        <w:rPr>
          <w:rFonts w:ascii="GHEA Grapalat" w:hAnsi="GHEA Grapalat"/>
        </w:rPr>
        <w:lastRenderedPageBreak/>
        <w:t>в течение пяти рабочих дней со дня расторжения договора</w:t>
      </w:r>
      <w:r>
        <w:rPr>
          <w:rFonts w:ascii="GHEA Grapalat" w:hAnsi="GHEA Grapalat"/>
        </w:rPr>
        <w:t>.</w:t>
      </w:r>
      <w:r w:rsidR="00E43649">
        <w:rPr>
          <w:rFonts w:ascii="GHEA Grapalat" w:hAnsi="GHEA Grapalat"/>
          <w:vertAlign w:val="superscript"/>
        </w:rPr>
        <w:t>8</w:t>
      </w:r>
      <w:r w:rsidRPr="002D27F1">
        <w:rPr>
          <w:rFonts w:ascii="GHEA Grapalat" w:hAnsi="GHEA Grapalat"/>
          <w:vertAlign w:val="superscript"/>
        </w:rPr>
        <w:t>.1</w:t>
      </w:r>
    </w:p>
    <w:p w:rsidR="00F83250" w:rsidRPr="00AF7C7D" w:rsidRDefault="00F83250" w:rsidP="00180CD3">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rsidR="00F83250" w:rsidRPr="0088759A" w:rsidRDefault="00F83250" w:rsidP="00180CD3">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rsidR="00F83250" w:rsidRPr="0088759A" w:rsidRDefault="00F83250" w:rsidP="00180CD3">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685C76" w:rsidRPr="009044F1" w:rsidRDefault="00685C76" w:rsidP="0047677B">
      <w:pPr>
        <w:widowControl w:val="0"/>
        <w:spacing w:after="160"/>
        <w:ind w:firstLine="567"/>
        <w:jc w:val="both"/>
        <w:rPr>
          <w:rFonts w:ascii="GHEA Grapalat" w:hAnsi="GHEA Grapalat" w:cs="Sylfaen"/>
        </w:rPr>
      </w:pPr>
    </w:p>
    <w:p w:rsidR="000A7528" w:rsidRPr="00681F45" w:rsidRDefault="001578D4" w:rsidP="006D42DB">
      <w:pPr>
        <w:widowControl w:val="0"/>
        <w:spacing w:after="160"/>
        <w:ind w:firstLine="567"/>
        <w:jc w:val="both"/>
        <w:rPr>
          <w:rFonts w:ascii="GHEA Grapalat" w:hAnsi="GHEA Grapalat"/>
        </w:rPr>
      </w:pPr>
      <w:r w:rsidRPr="009044F1">
        <w:rPr>
          <w:rFonts w:ascii="GHEA Grapalat" w:hAnsi="GHEA Grapalat"/>
        </w:rPr>
        <w:t xml:space="preserve"> </w:t>
      </w:r>
      <w:r w:rsidR="00283198" w:rsidRPr="009044F1">
        <w:rPr>
          <w:rFonts w:ascii="GHEA Grapalat" w:hAnsi="GHEA Grapalat"/>
        </w:rPr>
        <w:t>7.2.</w:t>
      </w:r>
      <w:r w:rsidR="003A6791" w:rsidRPr="005114D0">
        <w:rPr>
          <w:rFonts w:ascii="GHEA Grapalat" w:hAnsi="GHEA Grapalat"/>
        </w:rPr>
        <w:tab/>
      </w:r>
      <w:r w:rsidR="00283198"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84343E">
        <w:rPr>
          <w:rFonts w:ascii="GHEA Grapalat" w:hAnsi="GHEA Grapalat"/>
        </w:rPr>
        <w:t>а.</w:t>
      </w:r>
      <w:r w:rsidR="003A6791" w:rsidRPr="0084343E">
        <w:rPr>
          <w:rFonts w:ascii="GHEA Grapalat" w:hAnsi="GHEA Grapalat"/>
        </w:rPr>
        <w:tab/>
      </w:r>
      <w:r w:rsidR="004834BA" w:rsidRPr="0084343E">
        <w:rPr>
          <w:rFonts w:ascii="GHEA Grapalat" w:hAnsi="GHEA Grapalat"/>
        </w:rPr>
        <w:t xml:space="preserve">если </w:t>
      </w:r>
      <w:r w:rsidRPr="0084343E">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E03BED" w:rsidRPr="00E03BED">
        <w:rPr>
          <w:rFonts w:ascii="GHEA Grapalat" w:hAnsi="GHEA Grapalat"/>
        </w:rPr>
        <w:t>В</w:t>
      </w:r>
      <w:r w:rsidR="00E03BED" w:rsidRPr="00E03BED">
        <w:rPr>
          <w:rFonts w:ascii="Courier New" w:hAnsi="Courier New" w:cs="Courier New"/>
        </w:rPr>
        <w:t> </w:t>
      </w:r>
      <w:r w:rsidR="00E03BED" w:rsidRPr="00E03BED">
        <w:rPr>
          <w:rFonts w:ascii="GHEA Grapalat" w:hAnsi="GHEA Grapalat"/>
        </w:rPr>
        <w:t>случае представления одного обеспечения заявки, его сумма исчисляется в отношении общей суммы цен закупок  по</w:t>
      </w:r>
      <w:r w:rsidR="00E03BED" w:rsidRPr="00E03BED">
        <w:rPr>
          <w:rFonts w:ascii="Courier New" w:hAnsi="Courier New" w:cs="Courier New"/>
        </w:rPr>
        <w:t> </w:t>
      </w:r>
      <w:r w:rsidR="00E03BED" w:rsidRPr="00E03BED">
        <w:rPr>
          <w:rFonts w:ascii="GHEA Grapalat" w:hAnsi="GHEA Grapalat"/>
        </w:rPr>
        <w:t>представленным лотам,</w:t>
      </w:r>
      <w:r w:rsidR="00E03BED" w:rsidRPr="00E03BED">
        <w:rPr>
          <w:rFonts w:ascii="GHEA Grapalat" w:hAnsi="GHEA Grapalat"/>
          <w:color w:val="000000" w:themeColor="text1"/>
        </w:rPr>
        <w:t xml:space="preserve"> </w:t>
      </w:r>
      <w:r w:rsidR="00E03BED" w:rsidRPr="00E03BED">
        <w:rPr>
          <w:rFonts w:ascii="GHEA Grapalat" w:hAnsi="GHEA Grapalat"/>
        </w:rPr>
        <w:t xml:space="preserve">а в том случае </w:t>
      </w:r>
      <w:r w:rsidR="00E03BED" w:rsidRPr="00E03BED">
        <w:rPr>
          <w:rFonts w:ascii="GHEA Grapalat" w:hAnsi="GHEA Grapalat"/>
          <w:lang w:val="en-US"/>
        </w:rPr>
        <w:t>e</w:t>
      </w:r>
      <w:r w:rsidR="00E03BED" w:rsidRPr="00E03BED">
        <w:rPr>
          <w:rFonts w:ascii="GHEA Grapalat" w:hAnsi="GHEA Grapalat"/>
        </w:rPr>
        <w:t>сли ценовые предложения превышают цены закупки - в отношении общей суммы ценовых предложений</w:t>
      </w:r>
      <w:r w:rsidR="00E03BED" w:rsidRPr="00E03BED">
        <w:rPr>
          <w:rFonts w:ascii="GHEA Grapalat" w:hAnsi="GHEA Grapalat"/>
          <w:color w:val="000000" w:themeColor="text1"/>
        </w:rPr>
        <w:t xml:space="preserve"> с учетом </w:t>
      </w:r>
      <w:r w:rsidR="00E03BED" w:rsidRPr="00E03BED">
        <w:rPr>
          <w:rFonts w:ascii="GHEA Grapalat" w:hAnsi="GHEA Grapalat" w:cs="Sylfaen"/>
        </w:rPr>
        <w:t>требований абзаца «д» подпункта 1 пункта 32 Порядка</w:t>
      </w:r>
      <w:r w:rsidRPr="00E03BED">
        <w:rPr>
          <w:rFonts w:ascii="GHEA Grapalat" w:hAnsi="GHEA Grapalat"/>
        </w:rPr>
        <w:t>.</w:t>
      </w:r>
      <w:r w:rsidRPr="009044F1">
        <w:rPr>
          <w:rFonts w:ascii="GHEA Grapalat" w:hAnsi="GHEA Grapalat"/>
        </w:rPr>
        <w:t xml:space="preserve"> </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1E17B3">
        <w:rPr>
          <w:rFonts w:ascii="GHEA Grapalat" w:hAnsi="GHEA Grapalat"/>
        </w:rPr>
        <w:t>е</w:t>
      </w:r>
      <w:r w:rsidR="001E17B3" w:rsidRPr="00BB7860">
        <w:rPr>
          <w:rFonts w:ascii="GHEA Grapalat" w:hAnsi="GHEA Grapalat"/>
        </w:rPr>
        <w:t xml:space="preserve">сли участник лишается права заключения договора </w:t>
      </w:r>
      <w:r w:rsidR="001E17B3">
        <w:rPr>
          <w:rFonts w:ascii="GHEA Grapalat" w:hAnsi="GHEA Grapalat"/>
        </w:rPr>
        <w:t>по какому</w:t>
      </w:r>
      <w:r w:rsidR="001E17B3" w:rsidRPr="00BB7860">
        <w:rPr>
          <w:rFonts w:ascii="GHEA Grapalat" w:hAnsi="GHEA Grapalat"/>
        </w:rPr>
        <w:t xml:space="preserve">-либо </w:t>
      </w:r>
      <w:r w:rsidR="001E17B3">
        <w:rPr>
          <w:rFonts w:ascii="GHEA Grapalat" w:hAnsi="GHEA Grapalat"/>
        </w:rPr>
        <w:t>лоту</w:t>
      </w:r>
      <w:r w:rsidR="001E17B3" w:rsidRPr="00BB7860">
        <w:rPr>
          <w:rFonts w:ascii="GHEA Grapalat" w:hAnsi="GHEA Grapalat"/>
        </w:rPr>
        <w:t>, то обеспечение заявки выплачивается только в размере обеспечения, рассчитанного в отношении это</w:t>
      </w:r>
      <w:r w:rsidR="001E17B3">
        <w:rPr>
          <w:rFonts w:ascii="GHEA Grapalat" w:hAnsi="GHEA Grapalat"/>
        </w:rPr>
        <w:t>го лота</w:t>
      </w:r>
      <w:r w:rsidRPr="009044F1">
        <w:rPr>
          <w:rFonts w:ascii="GHEA Grapalat" w:hAnsi="GHEA Grapalat"/>
        </w:rPr>
        <w:t>.</w:t>
      </w:r>
      <w:r w:rsidR="002F5EC6">
        <w:rPr>
          <w:rStyle w:val="af6"/>
        </w:rPr>
        <w:footnoteReference w:customMarkFollows="1" w:id="5"/>
        <w:t>8</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r w:rsidR="002845BA">
        <w:rPr>
          <w:rFonts w:ascii="GHEA Grapalat" w:hAnsi="GHEA Grapalat"/>
        </w:rPr>
        <w:t>.</w:t>
      </w:r>
    </w:p>
    <w:p w:rsidR="00496CA9" w:rsidRPr="00681F45" w:rsidRDefault="00496CA9" w:rsidP="00496CA9">
      <w:pPr>
        <w:widowControl w:val="0"/>
        <w:tabs>
          <w:tab w:val="left" w:pos="1134"/>
        </w:tabs>
        <w:spacing w:after="160"/>
        <w:ind w:firstLine="567"/>
        <w:jc w:val="both"/>
        <w:rPr>
          <w:rFonts w:ascii="GHEA Grapalat" w:hAnsi="GHEA Grapalat" w:cs="Sylfaen"/>
        </w:rPr>
      </w:pPr>
      <w:r w:rsidRPr="009044F1">
        <w:rPr>
          <w:rFonts w:ascii="GHEA Grapalat" w:hAnsi="GHEA Grapalat"/>
        </w:rPr>
        <w:t>7.</w:t>
      </w: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 xml:space="preserve">Обеспечение заявки должно быть </w:t>
      </w:r>
      <w:r w:rsidR="00F83250" w:rsidRPr="009044F1">
        <w:rPr>
          <w:rFonts w:ascii="GHEA Grapalat" w:hAnsi="GHEA Grapalat"/>
        </w:rPr>
        <w:t>действительн</w:t>
      </w:r>
      <w:r w:rsidR="00F83250">
        <w:rPr>
          <w:rFonts w:ascii="GHEA Grapalat" w:hAnsi="GHEA Grapalat"/>
        </w:rPr>
        <w:t>ым</w:t>
      </w:r>
      <w:r w:rsidR="00F83250" w:rsidRPr="009044F1">
        <w:rPr>
          <w:rFonts w:ascii="GHEA Grapalat" w:hAnsi="GHEA Grapalat"/>
        </w:rPr>
        <w:t xml:space="preserve"> </w:t>
      </w:r>
      <w:r w:rsidRPr="009044F1">
        <w:rPr>
          <w:rFonts w:ascii="GHEA Grapalat" w:hAnsi="GHEA Grapalat"/>
        </w:rPr>
        <w:t>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sidR="00F83250">
        <w:rPr>
          <w:rFonts w:ascii="GHEA Grapalat" w:hAnsi="GHEA Grapalat"/>
        </w:rPr>
        <w:t xml:space="preserve"> </w:t>
      </w:r>
      <w:r w:rsidR="00F83250" w:rsidRPr="009F6BFE">
        <w:rPr>
          <w:rFonts w:ascii="GHEA Grapalat" w:hAnsi="GHEA Grapalat"/>
        </w:rPr>
        <w:t>истечения крайнего срока</w:t>
      </w:r>
      <w:r w:rsidRPr="009044F1">
        <w:rPr>
          <w:rFonts w:ascii="GHEA Grapalat" w:hAnsi="GHEA Grapalat"/>
        </w:rPr>
        <w:t xml:space="preserve"> подачи заяв</w:t>
      </w:r>
      <w:r w:rsidR="00F83250">
        <w:rPr>
          <w:rFonts w:ascii="GHEA Grapalat" w:hAnsi="GHEA Grapalat"/>
        </w:rPr>
        <w:t>о</w:t>
      </w:r>
      <w:r w:rsidRPr="009044F1">
        <w:rPr>
          <w:rFonts w:ascii="GHEA Grapalat" w:hAnsi="GHEA Grapalat"/>
        </w:rPr>
        <w:t>к.</w:t>
      </w:r>
      <w:r w:rsidR="004478A1" w:rsidRPr="004478A1">
        <w:rPr>
          <w:rFonts w:ascii="GHEA Grapalat" w:hAnsi="GHEA Grapalat"/>
          <w:vertAlign w:val="superscript"/>
        </w:rPr>
        <w:t>8.2</w:t>
      </w:r>
      <w:r w:rsidRPr="009044F1">
        <w:rPr>
          <w:rFonts w:ascii="GHEA Grapalat" w:hAnsi="GHEA Grapalat"/>
        </w:rPr>
        <w:t xml:space="preserve"> </w:t>
      </w:r>
    </w:p>
    <w:p w:rsidR="002845BA" w:rsidRDefault="002845BA" w:rsidP="002845BA">
      <w:pPr>
        <w:widowControl w:val="0"/>
        <w:tabs>
          <w:tab w:val="left" w:pos="1134"/>
        </w:tabs>
        <w:ind w:firstLine="567"/>
        <w:jc w:val="both"/>
        <w:rPr>
          <w:rFonts w:ascii="GHEA Grapalat" w:hAnsi="GHEA Grapalat" w:cs="Sylfaen"/>
        </w:rPr>
      </w:pPr>
    </w:p>
    <w:p w:rsidR="00174C94" w:rsidRDefault="00174C94" w:rsidP="002845BA">
      <w:pPr>
        <w:widowControl w:val="0"/>
        <w:tabs>
          <w:tab w:val="left" w:pos="1134"/>
        </w:tabs>
        <w:ind w:firstLine="567"/>
        <w:jc w:val="both"/>
        <w:rPr>
          <w:rFonts w:ascii="GHEA Grapalat" w:hAnsi="GHEA Grapalat" w:cs="Sylfaen"/>
        </w:rPr>
      </w:pPr>
      <w:r>
        <w:rPr>
          <w:rFonts w:ascii="GHEA Grapalat" w:hAnsi="GHEA Grapalat"/>
        </w:rPr>
        <w:lastRenderedPageBreak/>
        <w:t>7.5 Руководитель заказчика</w:t>
      </w:r>
      <w:r w:rsidR="00393241">
        <w:rPr>
          <w:rFonts w:ascii="GHEA Grapalat" w:hAnsi="GHEA Grapalat"/>
        </w:rPr>
        <w:t xml:space="preserve"> в письменной форме</w:t>
      </w:r>
      <w:r>
        <w:rPr>
          <w:rFonts w:ascii="GHEA Grapalat" w:hAnsi="GHEA Grapalat"/>
        </w:rPr>
        <w:t xml:space="preserve"> представляет требование о выплате обеспечения заявки банку, а в случае обеспечения, представленного в виде наличных денег, </w:t>
      </w:r>
      <w:r w:rsidR="00393241">
        <w:rPr>
          <w:rFonts w:ascii="GHEA Grapalat" w:hAnsi="GHEA Grapalat"/>
        </w:rPr>
        <w:t>Министерству Финансов РА</w:t>
      </w:r>
      <w:r w:rsidR="00393241" w:rsidRPr="009F7FAF">
        <w:rPr>
          <w:rFonts w:ascii="GHEA Grapalat" w:hAnsi="GHEA Grapalat"/>
        </w:rPr>
        <w:t xml:space="preserve"> </w:t>
      </w:r>
      <w:r>
        <w:rPr>
          <w:rFonts w:ascii="GHEA Grapalat" w:hAnsi="GHEA Grapalat"/>
        </w:rPr>
        <w:t xml:space="preserve">в течение </w:t>
      </w:r>
      <w:r w:rsidR="00393241">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CA7343">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CA7343">
        <w:rPr>
          <w:rFonts w:ascii="GHEA Grapalat" w:hAnsi="GHEA Grapalat"/>
        </w:rPr>
        <w:t xml:space="preserve">письменно </w:t>
      </w:r>
      <w:r>
        <w:rPr>
          <w:rFonts w:ascii="GHEA Grapalat" w:hAnsi="GHEA Grapalat"/>
        </w:rPr>
        <w:t>в течение двух рабочих дней после получения отказа.</w:t>
      </w:r>
    </w:p>
    <w:p w:rsidR="00A225E0" w:rsidRPr="00996C18" w:rsidRDefault="00A225E0" w:rsidP="00A225E0">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E44851" w:rsidRPr="00E44851">
        <w:rPr>
          <w:rFonts w:ascii="GHEA Grapalat" w:hAnsi="GHEA Grapalat"/>
          <w:sz w:val="24"/>
          <w:szCs w:val="24"/>
        </w:rPr>
        <w:t>Вскрытие заявок состоится на заседании комитета по вскрытию за</w:t>
      </w:r>
      <w:r w:rsidR="00B17D49">
        <w:rPr>
          <w:rFonts w:ascii="GHEA Grapalat" w:hAnsi="GHEA Grapalat"/>
          <w:sz w:val="24"/>
          <w:szCs w:val="24"/>
        </w:rPr>
        <w:t xml:space="preserve">явок в 2025 году. </w:t>
      </w:r>
      <w:r w:rsidR="00B17D49">
        <w:rPr>
          <w:rFonts w:ascii="GHEA Grapalat" w:hAnsi="GHEA Grapalat"/>
          <w:sz w:val="24"/>
          <w:szCs w:val="24"/>
          <w:lang w:val="hy-AM"/>
        </w:rPr>
        <w:t>1</w:t>
      </w:r>
      <w:r w:rsidR="00385C1E">
        <w:rPr>
          <w:rFonts w:ascii="GHEA Grapalat" w:hAnsi="GHEA Grapalat"/>
          <w:sz w:val="24"/>
          <w:szCs w:val="24"/>
        </w:rPr>
        <w:t xml:space="preserve"> ию</w:t>
      </w:r>
      <w:r w:rsidR="00B17D49" w:rsidRPr="00E44851">
        <w:rPr>
          <w:rFonts w:ascii="GHEA Grapalat" w:hAnsi="GHEA Grapalat"/>
          <w:sz w:val="24"/>
          <w:szCs w:val="24"/>
        </w:rPr>
        <w:t>л</w:t>
      </w:r>
      <w:r w:rsidR="00385C1E">
        <w:rPr>
          <w:rFonts w:ascii="GHEA Grapalat" w:hAnsi="GHEA Grapalat"/>
          <w:sz w:val="24"/>
          <w:szCs w:val="24"/>
        </w:rPr>
        <w:t>я в 1</w:t>
      </w:r>
      <w:r w:rsidR="00385C1E">
        <w:rPr>
          <w:rFonts w:ascii="GHEA Grapalat" w:hAnsi="GHEA Grapalat"/>
          <w:sz w:val="24"/>
          <w:szCs w:val="24"/>
          <w:lang w:val="hy-AM"/>
        </w:rPr>
        <w:t>1</w:t>
      </w:r>
      <w:r w:rsidR="00097B30">
        <w:rPr>
          <w:rFonts w:ascii="GHEA Grapalat" w:hAnsi="GHEA Grapalat"/>
          <w:sz w:val="24"/>
          <w:szCs w:val="24"/>
        </w:rPr>
        <w:t>:</w:t>
      </w:r>
      <w:r w:rsidR="005F58F3">
        <w:rPr>
          <w:rFonts w:ascii="GHEA Grapalat" w:hAnsi="GHEA Grapalat"/>
          <w:sz w:val="24"/>
          <w:szCs w:val="24"/>
          <w:lang w:val="hy-AM"/>
        </w:rPr>
        <w:t>0</w:t>
      </w:r>
      <w:r w:rsidR="00E44851" w:rsidRPr="00E44851">
        <w:rPr>
          <w:rFonts w:ascii="GHEA Grapalat" w:hAnsi="GHEA Grapalat"/>
          <w:sz w:val="24"/>
          <w:szCs w:val="24"/>
        </w:rPr>
        <w:t>0.</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af6"/>
          <w:rFonts w:ascii="GHEA Grapalat" w:hAnsi="GHEA Grapalat"/>
          <w:i w:val="0"/>
          <w:sz w:val="24"/>
          <w:szCs w:val="24"/>
        </w:rPr>
        <w:footnoteReference w:customMarkFollows="1" w:id="6"/>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w:t>
      </w:r>
      <w:r w:rsidRPr="009044F1">
        <w:rPr>
          <w:rFonts w:ascii="GHEA Grapalat" w:hAnsi="GHEA Grapalat"/>
          <w:sz w:val="24"/>
          <w:szCs w:val="24"/>
        </w:rPr>
        <w:lastRenderedPageBreak/>
        <w:t xml:space="preserve">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w:t>
      </w:r>
      <w:r w:rsidR="00E46770" w:rsidRPr="00B6749E">
        <w:rPr>
          <w:rFonts w:ascii="GHEA Grapalat" w:hAnsi="GHEA Grapalat"/>
          <w:sz w:val="24"/>
          <w:szCs w:val="24"/>
        </w:rPr>
        <w:lastRenderedPageBreak/>
        <w:t>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w:t>
      </w:r>
      <w:r w:rsidR="00BD06DB" w:rsidRPr="00AA7DF7">
        <w:rPr>
          <w:rFonts w:ascii="GHEA Grapalat" w:hAnsi="GHEA Grapalat"/>
        </w:rPr>
        <w:lastRenderedPageBreak/>
        <w:t xml:space="preserve">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006E41A6">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 xml:space="preserve">их </w:t>
      </w:r>
      <w:r w:rsidR="00A74478">
        <w:rPr>
          <w:rFonts w:ascii="GHEA Grapalat" w:hAnsi="GHEA Grapalat"/>
          <w:sz w:val="24"/>
          <w:szCs w:val="24"/>
        </w:rPr>
        <w:lastRenderedPageBreak/>
        <w:t>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af6"/>
          <w:rFonts w:ascii="GHEA Grapalat" w:hAnsi="GHEA Grapalat"/>
          <w:sz w:val="24"/>
          <w:szCs w:val="24"/>
        </w:rPr>
        <w:footnoteReference w:customMarkFollows="1" w:id="7"/>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w:t>
      </w:r>
      <w:r w:rsidRPr="009044F1">
        <w:rPr>
          <w:rFonts w:ascii="GHEA Grapalat" w:hAnsi="GHEA Grapalat"/>
          <w:spacing w:val="-6"/>
          <w:sz w:val="24"/>
          <w:szCs w:val="24"/>
        </w:rPr>
        <w:lastRenderedPageBreak/>
        <w:t>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 xml:space="preserve">а в случае, если </w:t>
      </w:r>
      <w:r w:rsidR="00B06EC9" w:rsidRPr="00106011">
        <w:rPr>
          <w:rFonts w:ascii="GHEA Grapalat" w:hAnsi="GHEA Grapalat"/>
        </w:rPr>
        <w:lastRenderedPageBreak/>
        <w:t>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
    <w:p w:rsidR="00E271A0" w:rsidRDefault="00384973">
      <w:pPr>
        <w:rPr>
          <w:rFonts w:ascii="GHEA Grapalat" w:hAnsi="GHEA Grapalat" w:cs="Sylfaen"/>
        </w:rPr>
      </w:pPr>
      <w:r>
        <w:rPr>
          <w:rFonts w:ascii="GHEA Grapalat" w:hAnsi="GHEA Grapalat" w:cs="Sylfaen"/>
        </w:rPr>
        <w:t>-----------------------------------------------</w:t>
      </w:r>
    </w:p>
    <w:p w:rsidR="00E271A0" w:rsidRPr="000B15AE" w:rsidRDefault="00E271A0" w:rsidP="00E271A0">
      <w:pPr>
        <w:pStyle w:val="af2"/>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rsidR="0085658A" w:rsidRDefault="0085658A">
      <w:pPr>
        <w:rPr>
          <w:rFonts w:ascii="GHEA Grapalat" w:hAnsi="GHEA Grapalat"/>
        </w:rPr>
      </w:pPr>
    </w:p>
    <w:p w:rsidR="0085658A" w:rsidRDefault="0085658A">
      <w:pPr>
        <w:rPr>
          <w:rFonts w:ascii="GHEA Grapalat" w:hAnsi="GHEA Grapalat"/>
        </w:rPr>
      </w:pPr>
    </w:p>
    <w:p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lastRenderedPageBreak/>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t>--------------------------</w:t>
      </w:r>
    </w:p>
    <w:p w:rsidR="00055FCF" w:rsidRPr="009F031B" w:rsidRDefault="00055FCF" w:rsidP="00055FCF">
      <w:pPr>
        <w:pStyle w:val="af2"/>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af2"/>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w:t>
      </w:r>
      <w:r w:rsidR="008641AA">
        <w:rPr>
          <w:rFonts w:ascii="GHEA Grapalat" w:hAnsi="GHEA Grapalat"/>
          <w:i/>
        </w:rPr>
        <w:t>,</w:t>
      </w:r>
      <w:r w:rsidRPr="009F031B">
        <w:rPr>
          <w:rFonts w:ascii="GHEA Grapalat" w:hAnsi="GHEA Grapalat"/>
          <w:i/>
        </w:rPr>
        <w:t xml:space="preserve">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af2"/>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af2"/>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816D27" w:rsidRDefault="00816D27">
      <w:pPr>
        <w:rPr>
          <w:rFonts w:ascii="GHEA Grapalat" w:hAnsi="GHEA Grapalat" w:cs="Sylfaen"/>
        </w:rPr>
      </w:pPr>
      <w:r>
        <w:rPr>
          <w:rFonts w:ascii="GHEA Grapalat" w:hAnsi="GHEA Grapalat" w:cs="Sylfaen"/>
        </w:rPr>
        <w:br w:type="page"/>
      </w:r>
    </w:p>
    <w:p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af6"/>
          <w:rFonts w:ascii="GHEA Grapalat" w:hAnsi="GHEA Grapalat" w:cs="Sylfaen"/>
        </w:rPr>
        <w:footnoteReference w:customMarkFollows="1" w:id="8"/>
        <w:t>11</w:t>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7E6A7A">
        <w:rPr>
          <w:rFonts w:ascii="GHEA Grapalat" w:hAnsi="GHEA Grapalat" w:cs="Sylfaen"/>
        </w:rPr>
        <w:t xml:space="preserve">, </w:t>
      </w:r>
      <w:r w:rsidR="00DC7702">
        <w:rPr>
          <w:rFonts w:ascii="GHEA Grapalat" w:hAnsi="GHEA Grapalat" w:cs="Sylfaen"/>
          <w:lang w:val="hy-AM"/>
        </w:rPr>
        <w:t>если выполнение контракта (соглашения) не является поэтапным</w:t>
      </w:r>
      <w:r w:rsidR="007E6A7A">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af6"/>
          <w:rFonts w:ascii="GHEA Grapalat" w:hAnsi="GHEA Grapalat"/>
        </w:rPr>
        <w:footnoteReference w:customMarkFollows="1" w:id="9"/>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w:t>
      </w:r>
      <w:r w:rsidR="00030D40" w:rsidRPr="009044F1">
        <w:rPr>
          <w:rFonts w:ascii="GHEA Grapalat" w:hAnsi="GHEA Grapalat"/>
        </w:rPr>
        <w:lastRenderedPageBreak/>
        <w:t xml:space="preserve">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lastRenderedPageBreak/>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af6"/>
          <w:rFonts w:ascii="GHEA Grapalat" w:hAnsi="GHEA Grapalat"/>
        </w:rPr>
        <w:footnoteReference w:customMarkFollows="1" w:id="10"/>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lastRenderedPageBreak/>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 xml:space="preserve">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570BBD">
        <w:rPr>
          <w:rFonts w:ascii="GHEA Grapalat" w:hAnsi="GHEA Grapalat"/>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1"/>
        <w:t>14</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af6"/>
          <w:rFonts w:ascii="GHEA Grapalat" w:hAnsi="GHEA Grapalat"/>
        </w:rPr>
        <w:t xml:space="preserve"> </w:t>
      </w:r>
      <w:r w:rsidR="003B14AF">
        <w:rPr>
          <w:rStyle w:val="af6"/>
          <w:rFonts w:ascii="GHEA Grapalat" w:hAnsi="GHEA Grapalat"/>
        </w:rPr>
        <w:footnoteReference w:customMarkFollows="1" w:id="12"/>
        <w:t>15</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374F4A">
        <w:rPr>
          <w:rFonts w:ascii="GHEA Grapalat" w:hAnsi="GHEA Grapalat"/>
          <w:b/>
          <w:sz w:val="24"/>
          <w:szCs w:val="24"/>
        </w:rPr>
        <w:t>---BM</w:t>
      </w:r>
      <w:r w:rsidR="003E6EFE">
        <w:rPr>
          <w:rFonts w:ascii="GHEA Grapalat" w:hAnsi="GHEA Grapalat"/>
          <w:b/>
          <w:sz w:val="24"/>
          <w:szCs w:val="24"/>
        </w:rPr>
        <w:t>TsDzB</w:t>
      </w:r>
      <w:r w:rsidR="00B666FB">
        <w:rPr>
          <w:rStyle w:val="af6"/>
          <w:rFonts w:ascii="GHEA Grapalat" w:hAnsi="GHEA Grapalat"/>
          <w:b/>
          <w:sz w:val="24"/>
          <w:szCs w:val="24"/>
        </w:rPr>
        <w:footnoteReference w:customMarkFollows="1" w:id="13"/>
        <w:t>*</w:t>
      </w:r>
      <w:r w:rsidRPr="00374F4A">
        <w:rPr>
          <w:rFonts w:ascii="GHEA Grapalat" w:hAnsi="GHEA Grapalat"/>
          <w:b/>
          <w:sz w:val="24"/>
          <w:szCs w:val="24"/>
        </w:rPr>
        <w:t>---/---</w:t>
      </w:r>
      <w:r w:rsidR="006132ED">
        <w:rPr>
          <w:rFonts w:ascii="GHEA Grapalat" w:hAnsi="GHEA Grapalat"/>
          <w:sz w:val="24"/>
          <w:szCs w:val="24"/>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---BM</w:t>
      </w:r>
      <w:r w:rsidR="003E6EFE">
        <w:rPr>
          <w:rFonts w:ascii="GHEA Grapalat" w:hAnsi="GHEA Grapalat"/>
        </w:rPr>
        <w:t>TsDzB</w:t>
      </w:r>
      <w:r w:rsidRPr="00DD2B43">
        <w:rPr>
          <w:rFonts w:ascii="GHEA Grapalat" w:hAnsi="GHEA Grapalat"/>
        </w:rPr>
        <w:t>---/---</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Pr="001E7AA5">
        <w:rPr>
          <w:rFonts w:ascii="GHEA Grapalat" w:hAnsi="GHEA Grapalat"/>
        </w:rPr>
        <w:t>"--- BMTsDzB ---/---"*,</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6F3CBD">
      <w:pPr>
        <w:pStyle w:val="aff"/>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под кодом "--- BM</w:t>
      </w:r>
      <w:r w:rsidR="003E6EFE" w:rsidRPr="006F3CBD">
        <w:rPr>
          <w:rFonts w:ascii="GHEA Grapalat" w:hAnsi="GHEA Grapalat"/>
        </w:rPr>
        <w:t>TsDzB</w:t>
      </w:r>
      <w:r w:rsidR="006B3E56" w:rsidRPr="006F3CBD">
        <w:rPr>
          <w:rFonts w:ascii="GHEA Grapalat" w:hAnsi="GHEA Grapalat"/>
        </w:rPr>
        <w:t xml:space="preserve"> ---/---"*</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2"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3"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14"/>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lastRenderedPageBreak/>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4"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652A78" w:rsidRPr="00FA6464" w:rsidRDefault="00652A78" w:rsidP="00652A78">
      <w:pPr>
        <w:jc w:val="right"/>
        <w:rPr>
          <w:rFonts w:ascii="GHEA Grapalat" w:hAnsi="GHEA Grapalat"/>
          <w:b/>
        </w:rPr>
      </w:pPr>
      <w:r w:rsidRPr="001439BD">
        <w:rPr>
          <w:rFonts w:ascii="GHEA Grapalat" w:hAnsi="GHEA Grapalat"/>
          <w:b/>
        </w:rPr>
        <w:t>к Приглашению на открытый конкурс</w:t>
      </w:r>
    </w:p>
    <w:p w:rsidR="00652A78" w:rsidRPr="00BD3FDD" w:rsidRDefault="00652A78" w:rsidP="00652A78">
      <w:pPr>
        <w:pStyle w:val="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под кодом "--- BMTsDzB ---/---"</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D17514"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17514"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D17514"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17514"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D17514"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17514"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D1751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D1751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D1751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D17514"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D1751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w:t>
            </w:r>
            <w:r w:rsidR="00A9306E" w:rsidRPr="00BA30D4">
              <w:rPr>
                <w:rFonts w:ascii="GHEA Grapalat" w:eastAsia="GHEA Grapalat" w:hAnsi="GHEA Grapalat" w:cs="GHEA Grapalat"/>
              </w:rPr>
              <w:lastRenderedPageBreak/>
              <w:t>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D1751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D1751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D1751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D17514"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D17514"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D17514"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D17514"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A9306E" w:rsidRPr="00B23852" w:rsidRDefault="00D1751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D17514"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D1751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D1751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6"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306ED">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w:t>
      </w:r>
      <w:r w:rsidRPr="000306ED">
        <w:rPr>
          <w:rFonts w:ascii="GHEA Grapalat" w:hAnsi="GHEA Grapalat"/>
        </w:rPr>
        <w:lastRenderedPageBreak/>
        <w:t xml:space="preserve">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w:t>
      </w:r>
      <w:r w:rsidRPr="000306ED">
        <w:rPr>
          <w:rFonts w:ascii="GHEA Grapalat" w:hAnsi="GHEA Grapalat"/>
        </w:rPr>
        <w:lastRenderedPageBreak/>
        <w:t xml:space="preserve">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w:t>
      </w:r>
      <w:r w:rsidRPr="000306ED">
        <w:rPr>
          <w:rFonts w:ascii="GHEA Grapalat" w:hAnsi="GHEA Grapalat"/>
        </w:rPr>
        <w:lastRenderedPageBreak/>
        <w:t>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w:t>
      </w:r>
      <w:r w:rsidRPr="000306ED">
        <w:rPr>
          <w:rFonts w:ascii="GHEA Grapalat" w:hAnsi="GHEA Grapalat"/>
        </w:rPr>
        <w:lastRenderedPageBreak/>
        <w:t>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Pr="009044F1">
        <w:rPr>
          <w:rFonts w:ascii="GHEA Grapalat" w:hAnsi="GHEA Grapalat"/>
          <w:b/>
          <w:sz w:val="24"/>
          <w:szCs w:val="24"/>
        </w:rPr>
        <w:t>---BM</w:t>
      </w:r>
      <w:r w:rsidR="003E6EFE">
        <w:rPr>
          <w:rFonts w:ascii="GHEA Grapalat" w:hAnsi="GHEA Grapalat"/>
          <w:b/>
          <w:sz w:val="24"/>
          <w:szCs w:val="24"/>
        </w:rPr>
        <w:t>TsDzB</w:t>
      </w:r>
      <w:r w:rsidRPr="009044F1">
        <w:rPr>
          <w:rFonts w:ascii="GHEA Grapalat" w:hAnsi="GHEA Grapalat"/>
          <w:b/>
          <w:sz w:val="24"/>
          <w:szCs w:val="24"/>
        </w:rPr>
        <w:t>---/---</w:t>
      </w:r>
      <w:r w:rsidR="006132ED">
        <w:rPr>
          <w:rFonts w:ascii="GHEA Grapalat" w:hAnsi="GHEA Grapalat"/>
          <w:b/>
          <w:sz w:val="24"/>
          <w:szCs w:val="24"/>
        </w:rPr>
        <w:t>"</w:t>
      </w:r>
      <w:r w:rsidR="00DC619D">
        <w:rPr>
          <w:rStyle w:val="af6"/>
          <w:rFonts w:ascii="GHEA Grapalat" w:hAnsi="GHEA Grapalat"/>
          <w:b/>
          <w:sz w:val="24"/>
          <w:szCs w:val="24"/>
        </w:rPr>
        <w:footnoteReference w:customMarkFollows="1" w:id="15"/>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Pr="005744FC">
        <w:rPr>
          <w:rFonts w:ascii="GHEA Grapalat" w:hAnsi="GHEA Grapalat"/>
          <w:spacing w:val="-6"/>
        </w:rPr>
        <w:t>---BM</w:t>
      </w:r>
      <w:r w:rsidR="003E6EFE">
        <w:rPr>
          <w:rFonts w:ascii="GHEA Grapalat" w:hAnsi="GHEA Grapalat"/>
          <w:spacing w:val="-6"/>
        </w:rPr>
        <w:t>TsDzB</w:t>
      </w:r>
      <w:r w:rsidRPr="005744FC">
        <w:rPr>
          <w:rFonts w:ascii="GHEA Grapalat" w:hAnsi="GHEA Grapalat"/>
          <w:spacing w:val="-6"/>
        </w:rPr>
        <w:t>---/---</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w:t>
      </w:r>
      <w:r w:rsidR="003E6EFE">
        <w:rPr>
          <w:rFonts w:ascii="GHEA Grapalat" w:hAnsi="GHEA Grapalat"/>
          <w:b/>
          <w:sz w:val="24"/>
          <w:szCs w:val="24"/>
        </w:rPr>
        <w:t>TsDzB</w:t>
      </w:r>
      <w:r w:rsidRPr="00B138F3">
        <w:rPr>
          <w:rFonts w:ascii="GHEA Grapalat" w:hAnsi="GHEA Grapalat"/>
          <w:b/>
          <w:sz w:val="24"/>
          <w:szCs w:val="24"/>
        </w:rPr>
        <w:t>---/---</w:t>
      </w:r>
      <w:r w:rsidR="006132ED" w:rsidRPr="00B138F3">
        <w:rPr>
          <w:rFonts w:ascii="GHEA Grapalat" w:hAnsi="GHEA Grapalat"/>
          <w:b/>
          <w:sz w:val="24"/>
          <w:szCs w:val="24"/>
        </w:rPr>
        <w:t>"</w:t>
      </w:r>
      <w:r w:rsidR="009924E6" w:rsidRPr="003543E4">
        <w:rPr>
          <w:rStyle w:val="af6"/>
          <w:rFonts w:ascii="GHEA Grapalat" w:hAnsi="GHEA Grapalat"/>
          <w:b/>
          <w:sz w:val="28"/>
          <w:szCs w:val="28"/>
        </w:rPr>
        <w:footnoteReference w:customMarkFollows="1" w:id="17"/>
        <w:t>*</w:t>
      </w: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3543E4">
        <w:rPr>
          <w:rFonts w:ascii="GHEA Grapalat" w:eastAsiaTheme="minorHAnsi" w:hAnsi="GHEA Grapalat" w:cstheme="minorBidi"/>
          <w:sz w:val="18"/>
          <w:szCs w:val="18"/>
        </w:rPr>
        <w:t>*</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CC378E" w:rsidRDefault="0036746C"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lastRenderedPageBreak/>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rsidR="00CC378E" w:rsidRDefault="00CC378E"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Pr>
          <w:rStyle w:val="af5"/>
          <w:b w:val="0"/>
          <w:bCs w:val="0"/>
          <w:sz w:val="20"/>
          <w:szCs w:val="20"/>
        </w:rPr>
        <w:t>адрес эл. почты секретаря</w:t>
      </w:r>
    </w:p>
    <w:p w:rsidR="0036746C" w:rsidRDefault="0036746C"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rsidR="0036746C" w:rsidRDefault="0036746C" w:rsidP="0036746C">
      <w:pPr>
        <w:pStyle w:val="af4"/>
        <w:shd w:val="clear" w:color="auto" w:fill="FFFFFF"/>
        <w:spacing w:before="0" w:beforeAutospacing="0" w:after="0" w:afterAutospacing="0"/>
        <w:ind w:firstLine="375"/>
        <w:jc w:val="both"/>
        <w:rPr>
          <w:rStyle w:val="af5"/>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C10A50"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B7A85" w:rsidRDefault="009B7A85" w:rsidP="001005B0">
      <w:pPr>
        <w:widowControl w:val="0"/>
        <w:spacing w:after="160"/>
        <w:ind w:firstLine="567"/>
        <w:jc w:val="right"/>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w:t>
      </w:r>
      <w:r w:rsidR="003E6EFE">
        <w:rPr>
          <w:rFonts w:ascii="GHEA Grapalat" w:hAnsi="GHEA Grapalat"/>
          <w:b/>
        </w:rPr>
        <w:t>TsDzB</w:t>
      </w:r>
      <w:r w:rsidRPr="00B138F3">
        <w:rPr>
          <w:rFonts w:ascii="GHEA Grapalat" w:hAnsi="GHEA Grapalat"/>
          <w:b/>
        </w:rPr>
        <w:t>---/---"</w:t>
      </w:r>
      <w:r w:rsidR="00B7184E">
        <w:rPr>
          <w:rFonts w:ascii="GHEA Grapalat" w:hAnsi="GHEA Grapalat"/>
          <w:b/>
        </w:rPr>
        <w:t xml:space="preserve"> *</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CC5A5B" w:rsidRDefault="007B3F5F" w:rsidP="00CC5A5B">
      <w:pPr>
        <w:pStyle w:val="af4"/>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rsidR="007B3F5F" w:rsidRPr="00CC5A5B" w:rsidRDefault="00667A47"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rsidR="007B3F5F" w:rsidRPr="00B138F3" w:rsidRDefault="007B3F5F"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7184E">
        <w:rPr>
          <w:rFonts w:ascii="GHEA Grapalat" w:eastAsiaTheme="minorHAnsi" w:hAnsi="GHEA Grapalat" w:cstheme="minorBidi"/>
          <w:sz w:val="18"/>
          <w:szCs w:val="18"/>
        </w:rPr>
        <w:t xml:space="preserve">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0D0F13" w:rsidRDefault="007B3F5F" w:rsidP="007B3F5F">
      <w:pPr>
        <w:pStyle w:val="af4"/>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rsidR="007B3F5F" w:rsidRPr="000D0F13" w:rsidRDefault="007B3F5F" w:rsidP="007B3F5F">
      <w:pPr>
        <w:pStyle w:val="af4"/>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rsidR="0054663D" w:rsidRPr="000D0F13" w:rsidRDefault="00746170" w:rsidP="0054663D">
      <w:pPr>
        <w:pStyle w:val="af4"/>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lastRenderedPageBreak/>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rsidR="0054663D" w:rsidRPr="000D0F13" w:rsidRDefault="0054663D" w:rsidP="0054663D">
      <w:pPr>
        <w:pStyle w:val="af4"/>
        <w:shd w:val="clear" w:color="auto" w:fill="FFFFFF"/>
        <w:contextualSpacing/>
        <w:jc w:val="both"/>
        <w:rPr>
          <w:rFonts w:ascii="GHEA Grapalat" w:eastAsiaTheme="minorHAnsi" w:hAnsi="GHEA Grapalat" w:cstheme="minorBidi"/>
          <w:sz w:val="18"/>
          <w:szCs w:val="18"/>
          <w:lang w:val="hy-AM"/>
        </w:rPr>
      </w:pPr>
    </w:p>
    <w:p w:rsidR="0054663D" w:rsidRPr="000D0F13" w:rsidRDefault="0054663D" w:rsidP="0054663D">
      <w:pPr>
        <w:pStyle w:val="af4"/>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rsidR="00BB7E7F"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rsidR="00BB7E7F" w:rsidRDefault="00BB7E7F" w:rsidP="0054663D">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54663D" w:rsidRPr="000D0F13"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rsidR="00C34E3B" w:rsidRPr="00EF6EB4" w:rsidRDefault="00C34E3B" w:rsidP="0054663D">
      <w:pPr>
        <w:pStyle w:val="af4"/>
        <w:shd w:val="clear" w:color="auto" w:fill="FFFFFF"/>
        <w:contextualSpacing/>
        <w:jc w:val="both"/>
        <w:rPr>
          <w:rFonts w:ascii="GHEA Grapalat" w:eastAsiaTheme="minorHAnsi" w:hAnsi="GHEA Grapalat" w:cstheme="minorBidi"/>
          <w:color w:val="FF000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lastRenderedPageBreak/>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64751C" w:rsidRPr="008842CE" w:rsidRDefault="0064751C" w:rsidP="0064751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7B3F5F" w:rsidRPr="00B138F3" w:rsidRDefault="00DB3187"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816A6" w:rsidRDefault="000816A6">
      <w:pPr>
        <w:rPr>
          <w:rFonts w:ascii="GHEA Grapalat" w:hAnsi="GHEA Grapalat"/>
          <w:i/>
          <w:sz w:val="22"/>
          <w:szCs w:val="22"/>
        </w:rPr>
      </w:pPr>
      <w:r>
        <w:rPr>
          <w:rFonts w:ascii="GHEA Grapalat" w:hAnsi="GHEA Grapalat"/>
          <w:i/>
          <w:sz w:val="22"/>
          <w:szCs w:val="22"/>
        </w:rPr>
        <w:br w:type="page"/>
      </w:r>
    </w:p>
    <w:p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rsidR="003D2FE2" w:rsidRPr="00B263B7" w:rsidRDefault="003D2FE2" w:rsidP="003D2FE2">
      <w:pPr>
        <w:widowControl w:val="0"/>
        <w:spacing w:after="160"/>
        <w:jc w:val="right"/>
        <w:rPr>
          <w:rFonts w:ascii="GHEA Grapalat" w:hAnsi="GHEA Grapalat"/>
          <w:b/>
          <w:i/>
        </w:rPr>
      </w:pPr>
      <w:r w:rsidRPr="00B263B7">
        <w:rPr>
          <w:rFonts w:ascii="GHEA Grapalat" w:hAnsi="GHEA Grapalat"/>
          <w:b/>
          <w:i/>
        </w:rPr>
        <w:t>к Приглашению на открытый конкурс</w:t>
      </w:r>
      <w:r w:rsidRPr="00B263B7">
        <w:rPr>
          <w:rFonts w:ascii="GHEA Grapalat" w:hAnsi="GHEA Grapalat" w:cs="GHEA Grapalat"/>
          <w:b/>
          <w:i/>
        </w:rPr>
        <w:br/>
      </w:r>
      <w:r w:rsidRPr="00B263B7">
        <w:rPr>
          <w:rFonts w:ascii="GHEA Grapalat" w:hAnsi="GHEA Grapalat"/>
          <w:b/>
          <w:i/>
        </w:rPr>
        <w:t>под кодом "---BM</w:t>
      </w:r>
      <w:r w:rsidR="003E6EFE" w:rsidRPr="00B263B7">
        <w:rPr>
          <w:rFonts w:ascii="GHEA Grapalat" w:hAnsi="GHEA Grapalat"/>
          <w:b/>
          <w:i/>
        </w:rPr>
        <w:t>TsDzB</w:t>
      </w:r>
      <w:r w:rsidRPr="00B263B7">
        <w:rPr>
          <w:rFonts w:ascii="GHEA Grapalat" w:hAnsi="GHEA Grapalat"/>
          <w:b/>
          <w:i/>
        </w:rPr>
        <w:t>---/---"</w:t>
      </w:r>
      <w:r w:rsidR="00B11B79" w:rsidRPr="00B263B7">
        <w:rPr>
          <w:rFonts w:ascii="GHEA Grapalat" w:hAnsi="GHEA Grapalat"/>
          <w:b/>
          <w:i/>
        </w:rPr>
        <w:t xml:space="preserve"> </w:t>
      </w:r>
      <w:r w:rsidRPr="00B263B7">
        <w:rPr>
          <w:rStyle w:val="af6"/>
          <w:rFonts w:ascii="GHEA Grapalat" w:hAnsi="GHEA Grapalat"/>
          <w:b/>
          <w:i/>
        </w:rPr>
        <w:footnoteReference w:customMarkFollows="1" w:id="18"/>
        <w:t>*</w:t>
      </w:r>
    </w:p>
    <w:p w:rsidR="00542F4F" w:rsidRPr="00B138F3" w:rsidRDefault="00542F4F" w:rsidP="00542F4F">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542F4F" w:rsidRPr="00B138F3" w:rsidRDefault="00542F4F" w:rsidP="00542F4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542F4F" w:rsidRPr="00B138F3" w:rsidRDefault="00542F4F" w:rsidP="00542F4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0952F7" w:rsidRPr="001115E9">
        <w:rPr>
          <w:rStyle w:val="af5"/>
          <w:rFonts w:ascii="GHEA Grapalat" w:hAnsi="GHEA Grapalat"/>
          <w:b w:val="0"/>
          <w:sz w:val="18"/>
          <w:szCs w:val="18"/>
        </w:rPr>
        <w:t xml:space="preserve">                             </w:t>
      </w:r>
      <w:r w:rsidRPr="00B138F3">
        <w:rPr>
          <w:rStyle w:val="af5"/>
          <w:rFonts w:ascii="GHEA Grapalat" w:hAnsi="GHEA Grapalat"/>
          <w:b w:val="0"/>
          <w:sz w:val="18"/>
          <w:szCs w:val="18"/>
        </w:rPr>
        <w:t xml:space="preserve"> номер заключаемого договора</w:t>
      </w:r>
    </w:p>
    <w:p w:rsidR="00542F4F" w:rsidRPr="00B138F3" w:rsidRDefault="00542F4F" w:rsidP="00542F4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542F4F" w:rsidRPr="00B138F3" w:rsidRDefault="00542F4F" w:rsidP="00542F4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542F4F" w:rsidRPr="00B138F3" w:rsidRDefault="00542F4F" w:rsidP="00542F4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542F4F" w:rsidRPr="00B138F3" w:rsidRDefault="00542F4F" w:rsidP="00542F4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542F4F" w:rsidRPr="00B138F3" w:rsidRDefault="00542F4F" w:rsidP="00542F4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42F4F" w:rsidRPr="00B138F3" w:rsidRDefault="00F215EE" w:rsidP="00542F4F">
      <w:pPr>
        <w:pStyle w:val="af4"/>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наименование выдающего гарантию банка</w:t>
      </w:r>
      <w:r>
        <w:rPr>
          <w:rFonts w:ascii="GHEA Grapalat" w:eastAsiaTheme="minorHAnsi" w:hAnsi="GHEA Grapalat" w:cstheme="minorBidi"/>
          <w:sz w:val="18"/>
          <w:szCs w:val="18"/>
        </w:rPr>
        <w:t xml:space="preserve"> </w:t>
      </w:r>
    </w:p>
    <w:p w:rsidR="00542F4F" w:rsidRPr="00DC1223" w:rsidRDefault="00542F4F" w:rsidP="00542F4F">
      <w:pPr>
        <w:pStyle w:val="af4"/>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542F4F" w:rsidRPr="00DC122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rsidR="00CC173E" w:rsidRPr="00DC1223" w:rsidRDefault="00542F4F" w:rsidP="00CC173E">
      <w:pPr>
        <w:pStyle w:val="af4"/>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w:t>
      </w:r>
      <w:r w:rsidR="00FD5B70">
        <w:rPr>
          <w:rFonts w:ascii="GHEA Grapalat" w:eastAsiaTheme="minorHAnsi" w:hAnsi="GHEA Grapalat" w:cstheme="minorBidi"/>
        </w:rPr>
        <w:t>пяти</w:t>
      </w:r>
      <w:r w:rsidRPr="00DC1223">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представленн</w:t>
      </w:r>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гарантию .</w:t>
      </w:r>
    </w:p>
    <w:p w:rsidR="00542F4F" w:rsidRPr="00B138F3" w:rsidRDefault="00542F4F" w:rsidP="00CC173E">
      <w:pPr>
        <w:pStyle w:val="af4"/>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4751C">
        <w:rPr>
          <w:rFonts w:ascii="GHEA Grapalat" w:eastAsiaTheme="minorHAnsi" w:hAnsi="GHEA Grapalat" w:cstheme="minorBidi"/>
          <w:sz w:val="18"/>
          <w:szCs w:val="18"/>
        </w:rPr>
        <w:t>*</w:t>
      </w:r>
    </w:p>
    <w:p w:rsidR="00542F4F" w:rsidRPr="00B138F3" w:rsidRDefault="00542F4F" w:rsidP="00542F4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42F4F" w:rsidRPr="00B138F3" w:rsidRDefault="00542F4F" w:rsidP="00542F4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3897" w:rsidRPr="00D96BE2" w:rsidRDefault="00293897" w:rsidP="00293897">
      <w:pPr>
        <w:pStyle w:val="af4"/>
        <w:shd w:val="clear" w:color="auto" w:fill="FFFFFF"/>
        <w:ind w:firstLine="374"/>
        <w:contextualSpacing/>
        <w:jc w:val="both"/>
        <w:rPr>
          <w:rFonts w:ascii="GHEA Grapalat" w:eastAsiaTheme="minorHAnsi" w:hAnsi="GHEA Grapalat" w:cstheme="minorBidi"/>
        </w:rPr>
      </w:pPr>
      <w:r w:rsidRPr="00D96BE2">
        <w:rPr>
          <w:rFonts w:ascii="GHEA Grapalat" w:eastAsiaTheme="minorHAnsi" w:hAnsi="GHEA Grapalat" w:cstheme="minorBidi"/>
        </w:rPr>
        <w:t xml:space="preserve">5. Гарантия действует </w:t>
      </w:r>
      <w:r w:rsidR="002A23D9">
        <w:rPr>
          <w:rFonts w:ascii="GHEA Grapalat" w:eastAsiaTheme="minorHAnsi" w:hAnsi="GHEA Grapalat" w:cstheme="minorBidi"/>
        </w:rPr>
        <w:t>с момента выпуска и в силе</w:t>
      </w:r>
      <w:r w:rsidR="002A23D9" w:rsidRPr="007C2C8F">
        <w:rPr>
          <w:rFonts w:ascii="GHEA Grapalat" w:eastAsiaTheme="minorHAnsi" w:hAnsi="GHEA Grapalat" w:cstheme="minorBidi"/>
        </w:rPr>
        <w:t xml:space="preserve"> </w:t>
      </w:r>
      <w:r w:rsidRPr="00D96BE2">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293897" w:rsidRPr="00D96BE2" w:rsidRDefault="002A23D9" w:rsidP="00293897">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293897" w:rsidRPr="00D96BE2">
        <w:rPr>
          <w:rFonts w:ascii="GHEA Grapalat" w:eastAsiaTheme="minorHAnsi" w:hAnsi="GHEA Grapalat" w:cstheme="minorBidi"/>
          <w:sz w:val="18"/>
          <w:szCs w:val="18"/>
        </w:rPr>
        <w:t>номер заключаемого договара</w:t>
      </w:r>
    </w:p>
    <w:p w:rsidR="00293897" w:rsidRPr="00D96BE2" w:rsidDel="002A23D9" w:rsidRDefault="00293897" w:rsidP="00293897">
      <w:pPr>
        <w:pStyle w:val="af4"/>
        <w:shd w:val="clear" w:color="auto" w:fill="FFFFFF"/>
        <w:ind w:firstLine="374"/>
        <w:contextualSpacing/>
        <w:jc w:val="both"/>
        <w:rPr>
          <w:del w:id="7" w:author="Inesa Kocharyan" w:date="2023-07-07T17:57:00Z"/>
          <w:rFonts w:ascii="GHEA Grapalat" w:eastAsiaTheme="minorHAnsi" w:hAnsi="GHEA Grapalat" w:cstheme="minorBidi"/>
        </w:rPr>
      </w:pPr>
    </w:p>
    <w:p w:rsidR="00293897" w:rsidRPr="00D96BE2" w:rsidRDefault="002A23D9" w:rsidP="00293897">
      <w:pPr>
        <w:pStyle w:val="af4"/>
        <w:shd w:val="clear" w:color="auto" w:fill="FFFFFF"/>
        <w:contextualSpacing/>
        <w:jc w:val="both"/>
        <w:rPr>
          <w:rFonts w:ascii="GHEA Grapalat" w:eastAsiaTheme="minorHAnsi" w:hAnsi="GHEA Grapalat" w:cstheme="minorBidi"/>
          <w:lang w:val="hy-AM"/>
        </w:rPr>
      </w:pPr>
      <w:r w:rsidRPr="00D96BE2">
        <w:rPr>
          <w:rFonts w:ascii="GHEA Grapalat" w:eastAsiaTheme="minorHAnsi" w:hAnsi="GHEA Grapalat" w:cstheme="minorBidi"/>
        </w:rPr>
        <w:t xml:space="preserve">бенефициаром и принципалом    </w:t>
      </w:r>
      <w:r w:rsidR="00293897" w:rsidRPr="00D96BE2">
        <w:rPr>
          <w:rFonts w:ascii="GHEA Grapalat" w:eastAsiaTheme="minorHAnsi" w:hAnsi="GHEA Grapalat" w:cstheme="minorBidi"/>
        </w:rPr>
        <w:t xml:space="preserve">и  действует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в</w:t>
      </w:r>
      <w:r w:rsidR="00293897" w:rsidRPr="00D96BE2">
        <w:rPr>
          <w:rFonts w:ascii="GHEA Grapalat" w:hAnsi="GHEA Grapalat"/>
        </w:rPr>
        <w:t>ключительно</w:t>
      </w:r>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девяностого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рабочего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дня</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следующего за днем </w:t>
      </w:r>
    </w:p>
    <w:p w:rsidR="00293897" w:rsidRPr="00D96BE2" w:rsidRDefault="00293897" w:rsidP="00293897">
      <w:pPr>
        <w:pStyle w:val="af4"/>
        <w:shd w:val="clear" w:color="auto" w:fill="FFFFFF"/>
        <w:contextualSpacing/>
        <w:jc w:val="both"/>
        <w:rPr>
          <w:rFonts w:ascii="GHEA Grapalat" w:eastAsiaTheme="minorHAnsi" w:hAnsi="GHEA Grapalat" w:cstheme="minorBidi"/>
          <w:sz w:val="18"/>
          <w:szCs w:val="18"/>
          <w:lang w:val="hy-AM"/>
        </w:rPr>
      </w:pPr>
    </w:p>
    <w:p w:rsidR="00293897" w:rsidRPr="00D96BE2" w:rsidRDefault="00293897" w:rsidP="00293897">
      <w:pPr>
        <w:pStyle w:val="af4"/>
        <w:shd w:val="clear" w:color="auto" w:fill="FFFFFF"/>
        <w:contextualSpacing/>
        <w:jc w:val="center"/>
        <w:rPr>
          <w:rFonts w:eastAsiaTheme="minorHAnsi" w:cstheme="minorBidi"/>
        </w:rPr>
      </w:pPr>
      <w:r w:rsidRPr="00D96BE2">
        <w:rPr>
          <w:rFonts w:ascii="GHEA Grapalat" w:eastAsiaTheme="minorHAnsi" w:hAnsi="GHEA Grapalat" w:cstheme="minorBidi"/>
          <w:lang w:val="hy-AM"/>
        </w:rPr>
        <w:t>--------------------------------------------------------</w:t>
      </w:r>
      <w:r w:rsidRPr="00D96BE2">
        <w:rPr>
          <w:rFonts w:ascii="GHEA Grapalat" w:eastAsiaTheme="minorHAnsi" w:hAnsi="GHEA Grapalat" w:cstheme="minorBidi"/>
        </w:rPr>
        <w:t>------------------</w:t>
      </w:r>
      <w:r w:rsidRPr="00D96BE2">
        <w:rPr>
          <w:rFonts w:ascii="GHEA Grapalat" w:eastAsiaTheme="minorHAnsi" w:hAnsi="GHEA Grapalat" w:cstheme="minorBidi"/>
          <w:lang w:val="hy-AM"/>
        </w:rPr>
        <w:t>----------------------</w:t>
      </w:r>
      <w:r w:rsidRPr="00D96BE2">
        <w:rPr>
          <w:rFonts w:eastAsiaTheme="minorHAnsi" w:cstheme="minorBidi"/>
        </w:rPr>
        <w:t xml:space="preserve"> </w:t>
      </w:r>
      <w:r w:rsidRPr="00D96BE2">
        <w:rPr>
          <w:rFonts w:eastAsiaTheme="minorHAnsi" w:cstheme="minorBidi"/>
          <w:lang w:val="hy-AM"/>
        </w:rPr>
        <w:t>.</w:t>
      </w:r>
      <w:r w:rsidRPr="00D96BE2">
        <w:rPr>
          <w:rFonts w:eastAsiaTheme="minorHAnsi" w:cstheme="minorBidi"/>
        </w:rPr>
        <w:t xml:space="preserve">           </w:t>
      </w:r>
      <w:r w:rsidRPr="00D96BE2">
        <w:rPr>
          <w:rFonts w:ascii="GHEA Grapalat" w:eastAsiaTheme="minorHAnsi" w:hAnsi="GHEA Grapalat" w:cstheme="minorBidi"/>
          <w:sz w:val="16"/>
          <w:szCs w:val="16"/>
        </w:rPr>
        <w:t xml:space="preserve"> крайн</w:t>
      </w:r>
      <w:r w:rsidR="00622DBC" w:rsidRPr="00D96BE2">
        <w:rPr>
          <w:rFonts w:ascii="GHEA Grapalat" w:eastAsiaTheme="minorHAnsi" w:hAnsi="GHEA Grapalat" w:cstheme="minorBidi"/>
          <w:sz w:val="16"/>
          <w:szCs w:val="16"/>
        </w:rPr>
        <w:t>и</w:t>
      </w:r>
      <w:r w:rsidRPr="00D96BE2">
        <w:rPr>
          <w:rFonts w:ascii="GHEA Grapalat" w:eastAsiaTheme="minorHAnsi" w:hAnsi="GHEA Grapalat" w:cstheme="minorBidi"/>
          <w:sz w:val="16"/>
          <w:szCs w:val="16"/>
        </w:rPr>
        <w:t>й срок оказния услуг</w:t>
      </w:r>
      <w:r w:rsidRPr="00D96BE2">
        <w:rPr>
          <w:rFonts w:ascii="GHEA Grapalat" w:eastAsiaTheme="minorHAnsi" w:hAnsi="GHEA Grapalat" w:cstheme="minorBidi"/>
          <w:sz w:val="16"/>
          <w:szCs w:val="16"/>
          <w:lang w:val="hy-AM"/>
        </w:rPr>
        <w:t>, предусмотренн</w:t>
      </w:r>
      <w:r w:rsidRPr="00D96BE2">
        <w:rPr>
          <w:rFonts w:ascii="GHEA Grapalat" w:eastAsiaTheme="minorHAnsi" w:hAnsi="GHEA Grapalat" w:cstheme="minorBidi"/>
          <w:sz w:val="16"/>
          <w:szCs w:val="16"/>
        </w:rPr>
        <w:t xml:space="preserve">ый </w:t>
      </w:r>
      <w:r w:rsidRPr="00D96BE2">
        <w:rPr>
          <w:rFonts w:ascii="GHEA Grapalat" w:eastAsiaTheme="minorHAnsi" w:hAnsi="GHEA Grapalat" w:cstheme="minorBidi"/>
          <w:sz w:val="16"/>
          <w:szCs w:val="16"/>
          <w:lang w:val="hy-AM"/>
        </w:rPr>
        <w:t>заключаемым договором</w:t>
      </w:r>
    </w:p>
    <w:p w:rsidR="00A01B99" w:rsidRDefault="00293897" w:rsidP="00293897">
      <w:pPr>
        <w:pStyle w:val="af4"/>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В день предоставления гарантии лицо, выдающее гарантию, с официального адреса</w:t>
      </w:r>
      <w:r w:rsidRPr="00D96BE2">
        <w:rPr>
          <w:rFonts w:ascii="GHEA Grapalat" w:eastAsiaTheme="minorHAnsi" w:hAnsi="GHEA Grapalat" w:cstheme="minorBidi"/>
          <w:lang w:val="hy-AM"/>
        </w:rPr>
        <w:t xml:space="preserve"> </w:t>
      </w:r>
      <w:r w:rsidRPr="00D96BE2">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01B99">
        <w:rPr>
          <w:rFonts w:ascii="GHEA Grapalat" w:eastAsiaTheme="minorHAnsi" w:hAnsi="GHEA Grapalat" w:cstheme="minorBidi"/>
        </w:rPr>
        <w:t xml:space="preserve"> -------------------------------------------------------</w:t>
      </w:r>
      <w:r w:rsidRPr="00D96BE2">
        <w:rPr>
          <w:rFonts w:ascii="GHEA Grapalat" w:eastAsiaTheme="minorHAnsi" w:hAnsi="GHEA Grapalat" w:cstheme="minorBidi"/>
        </w:rPr>
        <w:t xml:space="preserve"> </w:t>
      </w:r>
    </w:p>
    <w:p w:rsidR="00A01B99" w:rsidRDefault="00A01B99" w:rsidP="00293897">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293897" w:rsidRPr="00D96BE2" w:rsidRDefault="00293897" w:rsidP="00293897">
      <w:pPr>
        <w:pStyle w:val="af4"/>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96BE2">
        <w:rPr>
          <w:rFonts w:ascii="GHEA Grapalat" w:eastAsiaTheme="minorHAnsi" w:hAnsi="GHEA Grapalat" w:cstheme="minorBidi"/>
          <w:lang w:val="hy-AM"/>
        </w:rPr>
        <w:t>.</w:t>
      </w:r>
      <w:r w:rsidRPr="00D96BE2">
        <w:rPr>
          <w:rFonts w:ascii="GHEA Grapalat" w:eastAsiaTheme="minorHAnsi" w:hAnsi="GHEA Grapalat" w:cstheme="minorBidi"/>
        </w:rPr>
        <w:t xml:space="preserve"> </w:t>
      </w:r>
    </w:p>
    <w:p w:rsidR="00293897" w:rsidRDefault="00293897"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542F4F" w:rsidRPr="00B138F3" w:rsidRDefault="00542F4F" w:rsidP="00542F4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42F4F" w:rsidRPr="00B138F3" w:rsidRDefault="00542F4F" w:rsidP="00542F4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DA0E0D" w:rsidRPr="0091562B" w:rsidRDefault="00542F4F" w:rsidP="00DA0E0D">
      <w:pPr>
        <w:pStyle w:val="af4"/>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rPr>
      </w:pP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p>
    <w:p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42F4F" w:rsidRPr="00B138F3" w:rsidRDefault="00542F4F" w:rsidP="00542F4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widowControl w:val="0"/>
        <w:spacing w:after="160"/>
        <w:ind w:left="567" w:right="565"/>
        <w:jc w:val="center"/>
        <w:rPr>
          <w:rFonts w:ascii="GHEA Grapalat" w:hAnsi="GHEA Grapalat"/>
          <w:b/>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r>
        <w:rPr>
          <w:rFonts w:ascii="GHEA Grapalat" w:hAnsi="GHEA Grapalat"/>
          <w:i/>
          <w:sz w:val="22"/>
          <w:szCs w:val="22"/>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к Приглашению на открытый конкурс</w:t>
      </w:r>
      <w:r w:rsidRPr="005C48F7">
        <w:rPr>
          <w:rFonts w:ascii="GHEA Grapalat" w:hAnsi="GHEA Grapalat" w:cs="GHEA Grapalat"/>
          <w:b/>
          <w:i/>
        </w:rPr>
        <w:br/>
      </w:r>
      <w:r w:rsidRPr="005C48F7">
        <w:rPr>
          <w:rFonts w:ascii="GHEA Grapalat" w:hAnsi="GHEA Grapalat"/>
          <w:b/>
          <w:i/>
        </w:rPr>
        <w:t>под кодом "---BMTsDzB---/---"</w:t>
      </w:r>
      <w:r w:rsidRPr="005C48F7">
        <w:rPr>
          <w:rStyle w:val="af6"/>
          <w:rFonts w:ascii="GHEA Grapalat" w:hAnsi="GHEA Grapalat"/>
          <w:b/>
          <w:i/>
        </w:rPr>
        <w:footnoteReference w:customMarkFollows="1" w:id="19"/>
        <w:t>*</w:t>
      </w:r>
      <w:r w:rsidR="004B7F14" w:rsidRPr="005C48F7">
        <w:rPr>
          <w:rFonts w:ascii="GHEA Grapalat" w:hAnsi="GHEA Grapalat"/>
          <w:b/>
          <w:i/>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w:t>
      </w:r>
      <w:r w:rsidRPr="00B138F3">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w:t>
            </w:r>
            <w:r w:rsidRPr="00B138F3">
              <w:rPr>
                <w:rFonts w:ascii="GHEA Grapalat" w:hAnsi="GHEA Grapalat"/>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w:t>
            </w:r>
            <w:r w:rsidRPr="00B138F3">
              <w:rPr>
                <w:rFonts w:ascii="GHEA Grapalat" w:hAnsi="GHEA Grapalat"/>
                <w:sz w:val="18"/>
                <w:szCs w:val="18"/>
              </w:rPr>
              <w:lastRenderedPageBreak/>
              <w:t>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w:t>
            </w:r>
            <w:r w:rsidRPr="00B138F3">
              <w:rPr>
                <w:rFonts w:ascii="GHEA Grapalat" w:hAnsi="GHEA Grapalat"/>
                <w:sz w:val="18"/>
                <w:szCs w:val="18"/>
              </w:rPr>
              <w:lastRenderedPageBreak/>
              <w:t>"акцептованный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w:t>
            </w:r>
            <w:r w:rsidRPr="00B138F3">
              <w:rPr>
                <w:rFonts w:ascii="GHEA Grapalat" w:hAnsi="GHEA Grapalat"/>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"---BM</w:t>
      </w:r>
      <w:r w:rsidR="003E6EFE">
        <w:rPr>
          <w:rFonts w:ascii="GHEA Grapalat" w:hAnsi="GHEA Grapalat"/>
          <w:b/>
          <w:sz w:val="24"/>
          <w:szCs w:val="24"/>
        </w:rPr>
        <w:t>TsDzB</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1"/>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CA5C35">
        <w:rPr>
          <w:rFonts w:ascii="GHEA Grapalat" w:eastAsiaTheme="minorHAnsi" w:hAnsi="GHEA Grapalat" w:cstheme="minorBidi"/>
          <w:sz w:val="18"/>
          <w:szCs w:val="18"/>
        </w:rPr>
        <w:t>*</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8"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rsidR="00D0114A" w:rsidRPr="00E22E83" w:rsidRDefault="001F0970" w:rsidP="00D0114A">
      <w:pPr>
        <w:pStyle w:val="af4"/>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p>
    <w:p w:rsidR="00D0114A" w:rsidRPr="00E22E83" w:rsidRDefault="001F0970" w:rsidP="00D0114A">
      <w:pPr>
        <w:pStyle w:val="af4"/>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rsidR="00D0114A" w:rsidRPr="00E22E83" w:rsidRDefault="00D0114A" w:rsidP="00D0114A">
      <w:pPr>
        <w:pStyle w:val="af4"/>
        <w:shd w:val="clear" w:color="auto" w:fill="FFFFFF"/>
        <w:contextualSpacing/>
        <w:jc w:val="both"/>
        <w:rPr>
          <w:rFonts w:ascii="GHEA Grapalat" w:eastAsiaTheme="minorHAnsi" w:hAnsi="GHEA Grapalat" w:cstheme="minorBidi"/>
          <w:sz w:val="18"/>
          <w:szCs w:val="18"/>
          <w:lang w:val="hy-AM"/>
        </w:rPr>
      </w:pPr>
    </w:p>
    <w:p w:rsidR="00D0114A" w:rsidRPr="00E22E83" w:rsidRDefault="00D0114A" w:rsidP="00D0114A">
      <w:pPr>
        <w:pStyle w:val="af4"/>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rsidR="002B36B3" w:rsidRPr="001A27EC"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rsidR="002B36B3" w:rsidRPr="006E181F" w:rsidRDefault="002B36B3" w:rsidP="002B36B3">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A27EC">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rsidR="00D0114A" w:rsidRPr="00E22E83"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4ACC" w:rsidRDefault="000A4ACC">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"---BM</w:t>
      </w:r>
      <w:r w:rsidR="003E6EFE">
        <w:rPr>
          <w:rFonts w:ascii="GHEA Grapalat" w:hAnsi="GHEA Grapalat"/>
          <w:i/>
        </w:rPr>
        <w:t>TsDzB</w:t>
      </w:r>
      <w:r w:rsidRPr="00B138F3">
        <w:rPr>
          <w:rFonts w:ascii="GHEA Grapalat" w:hAnsi="GHEA Grapalat"/>
          <w:i/>
        </w:rPr>
        <w:t>---/---"</w:t>
      </w:r>
      <w:r w:rsidR="000A4ACC" w:rsidRPr="000A4ACC">
        <w:rPr>
          <w:rFonts w:ascii="GHEA Grapalat" w:hAnsi="GHEA Grapalat"/>
          <w:i/>
        </w:rPr>
        <w:t xml:space="preserve"> </w:t>
      </w:r>
      <w:r w:rsidRPr="000A4ACC">
        <w:rPr>
          <w:rStyle w:val="af6"/>
          <w:rFonts w:ascii="GHEA Grapalat" w:hAnsi="GHEA Grapalat"/>
          <w:i/>
          <w:sz w:val="36"/>
          <w:szCs w:val="36"/>
        </w:rPr>
        <w:footnoteReference w:customMarkFollows="1" w:id="22"/>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3"/>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w:t>
            </w:r>
            <w:r w:rsidRPr="00B138F3">
              <w:rPr>
                <w:rFonts w:ascii="GHEA Grapalat" w:hAnsi="GHEA Grapalat"/>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w:t>
            </w:r>
            <w:r w:rsidRPr="00B138F3">
              <w:rPr>
                <w:rFonts w:ascii="GHEA Grapalat" w:hAnsi="GHEA Grapalat"/>
                <w:sz w:val="18"/>
                <w:szCs w:val="18"/>
              </w:rPr>
              <w:lastRenderedPageBreak/>
              <w:t>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w:t>
            </w:r>
            <w:r w:rsidRPr="00B138F3">
              <w:rPr>
                <w:rFonts w:ascii="GHEA Grapalat" w:hAnsi="GHEA Grapalat"/>
                <w:sz w:val="18"/>
                <w:szCs w:val="18"/>
              </w:rPr>
              <w:lastRenderedPageBreak/>
              <w:t>"акцептованный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w:t>
            </w:r>
            <w:r w:rsidRPr="00B138F3">
              <w:rPr>
                <w:rFonts w:ascii="GHEA Grapalat" w:hAnsi="GHEA Grapalat"/>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rsidR="00131F0B" w:rsidRPr="00C858FA" w:rsidRDefault="00131F0B" w:rsidP="00131F0B">
      <w:pPr>
        <w:pStyle w:val="31"/>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к Приглашению на под кодом "--- BMTsDzB --/---"</w:t>
      </w:r>
      <w:r w:rsidRPr="00C858FA">
        <w:rPr>
          <w:rStyle w:val="af6"/>
          <w:rFonts w:ascii="GHEA Grapalat" w:hAnsi="GHEA Grapalat"/>
          <w:b/>
          <w:sz w:val="24"/>
          <w:szCs w:val="24"/>
        </w:rPr>
        <w:footnoteReference w:customMarkFollows="1" w:id="24"/>
        <w:t>*</w:t>
      </w:r>
    </w:p>
    <w:p w:rsidR="00131F0B" w:rsidRPr="00C858FA" w:rsidRDefault="00131F0B" w:rsidP="00131F0B">
      <w:pPr>
        <w:widowControl w:val="0"/>
        <w:spacing w:after="160"/>
        <w:ind w:left="567" w:right="565"/>
        <w:jc w:val="center"/>
        <w:rPr>
          <w:rFonts w:ascii="GHEA Grapalat" w:hAnsi="GHEA Grapalat"/>
          <w:b/>
        </w:rPr>
      </w:pPr>
    </w:p>
    <w:p w:rsidR="00131F0B" w:rsidRPr="00C858FA" w:rsidRDefault="00131F0B" w:rsidP="00131F0B">
      <w:pPr>
        <w:pStyle w:val="31"/>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rsidR="00131F0B" w:rsidRPr="00C858FA" w:rsidRDefault="00131F0B" w:rsidP="00131F0B">
      <w:pPr>
        <w:widowControl w:val="0"/>
        <w:spacing w:after="160"/>
        <w:ind w:left="567" w:right="565"/>
        <w:jc w:val="center"/>
        <w:rPr>
          <w:rFonts w:ascii="GHEA Grapalat" w:hAnsi="GHEA Grapalat"/>
          <w:b/>
        </w:rPr>
      </w:pPr>
    </w:p>
    <w:p w:rsidR="00131F0B" w:rsidRPr="00C858FA" w:rsidRDefault="00131F0B" w:rsidP="00131F0B">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af5"/>
          <w:rFonts w:ascii="GHEA Grapalat" w:hAnsi="GHEA Grapalat"/>
          <w:sz w:val="20"/>
          <w:szCs w:val="20"/>
          <w:u w:val="single"/>
          <w:lang w:val="hy-AM"/>
        </w:rPr>
        <w:tab/>
      </w:r>
      <w:r w:rsidRPr="00C858FA">
        <w:rPr>
          <w:rStyle w:val="af5"/>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rsidR="00131F0B" w:rsidRPr="00C858F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C858FA">
        <w:rPr>
          <w:rStyle w:val="af5"/>
          <w:rFonts w:ascii="GHEA Grapalat" w:hAnsi="GHEA Grapalat"/>
          <w:sz w:val="20"/>
          <w:szCs w:val="20"/>
        </w:rPr>
        <w:t xml:space="preserve">                                                    </w:t>
      </w:r>
      <w:r w:rsidRPr="00C858FA">
        <w:rPr>
          <w:rStyle w:val="af5"/>
          <w:rFonts w:ascii="GHEA Grapalat" w:hAnsi="GHEA Grapalat"/>
          <w:b w:val="0"/>
          <w:sz w:val="20"/>
          <w:szCs w:val="20"/>
        </w:rPr>
        <w:t xml:space="preserve">   </w:t>
      </w:r>
      <w:r w:rsidRPr="00C858FA">
        <w:rPr>
          <w:rStyle w:val="af5"/>
          <w:rFonts w:ascii="GHEA Grapalat" w:hAnsi="GHEA Grapalat"/>
          <w:b w:val="0"/>
          <w:sz w:val="20"/>
          <w:szCs w:val="20"/>
          <w:lang w:val="hy-AM"/>
        </w:rPr>
        <w:tab/>
      </w:r>
      <w:r w:rsidRPr="00C858FA">
        <w:rPr>
          <w:rStyle w:val="af5"/>
          <w:rFonts w:ascii="GHEA Grapalat" w:hAnsi="GHEA Grapalat"/>
          <w:b w:val="0"/>
          <w:sz w:val="20"/>
          <w:szCs w:val="20"/>
          <w:lang w:val="hy-AM"/>
        </w:rPr>
        <w:tab/>
      </w:r>
      <w:r w:rsidRPr="00C858FA">
        <w:rPr>
          <w:rStyle w:val="af5"/>
          <w:rFonts w:ascii="GHEA Grapalat" w:hAnsi="GHEA Grapalat"/>
          <w:b w:val="0"/>
          <w:sz w:val="20"/>
          <w:szCs w:val="20"/>
        </w:rPr>
        <w:t xml:space="preserve">           </w:t>
      </w:r>
      <w:r w:rsidRPr="00C858FA">
        <w:rPr>
          <w:rStyle w:val="af5"/>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rsidR="00131F0B" w:rsidRPr="00C858FA" w:rsidRDefault="00131F0B" w:rsidP="00131F0B">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af5"/>
          <w:rFonts w:ascii="GHEA Grapalat" w:hAnsi="GHEA Grapalat"/>
          <w:b w:val="0"/>
          <w:sz w:val="20"/>
          <w:szCs w:val="20"/>
        </w:rPr>
        <w:t xml:space="preserve">   </w:t>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Fonts w:eastAsiaTheme="minorHAnsi" w:cstheme="minorBidi"/>
        </w:rPr>
        <w:t xml:space="preserve">    </w:t>
      </w:r>
    </w:p>
    <w:p w:rsidR="00131F0B" w:rsidRPr="00C858FA" w:rsidRDefault="00131F0B" w:rsidP="00131F0B">
      <w:pPr>
        <w:pStyle w:val="af4"/>
        <w:shd w:val="clear" w:color="auto" w:fill="FFFFFF"/>
        <w:spacing w:before="0" w:beforeAutospacing="0" w:after="0" w:afterAutospacing="0"/>
        <w:ind w:left="-142"/>
        <w:rPr>
          <w:rStyle w:val="af5"/>
          <w:rFonts w:ascii="GHEA Grapalat" w:hAnsi="GHEA Grapalat"/>
          <w:b w:val="0"/>
          <w:sz w:val="16"/>
          <w:szCs w:val="16"/>
        </w:rPr>
      </w:pPr>
      <w:r w:rsidRPr="00C858FA">
        <w:rPr>
          <w:rStyle w:val="af5"/>
          <w:rFonts w:ascii="GHEA Grapalat" w:hAnsi="GHEA Grapalat"/>
          <w:b w:val="0"/>
          <w:sz w:val="18"/>
          <w:szCs w:val="18"/>
        </w:rPr>
        <w:t xml:space="preserve"> </w:t>
      </w:r>
      <w:r w:rsidRPr="00C858FA">
        <w:rPr>
          <w:rStyle w:val="af5"/>
          <w:rFonts w:ascii="GHEA Grapalat" w:hAnsi="GHEA Grapalat"/>
          <w:b w:val="0"/>
          <w:sz w:val="16"/>
          <w:szCs w:val="16"/>
        </w:rPr>
        <w:t>наименование заказчика                                                                  наименование отобранного участника</w:t>
      </w:r>
    </w:p>
    <w:p w:rsidR="00131F0B" w:rsidRPr="00C858FA" w:rsidRDefault="00131F0B" w:rsidP="00131F0B">
      <w:pPr>
        <w:pStyle w:val="af4"/>
        <w:shd w:val="clear" w:color="auto" w:fill="FFFFFF"/>
        <w:spacing w:before="0" w:beforeAutospacing="0" w:after="0" w:afterAutospacing="0"/>
        <w:ind w:left="-142"/>
        <w:rPr>
          <w:rFonts w:cs="Sylfaen"/>
          <w:sz w:val="16"/>
          <w:szCs w:val="16"/>
          <w:vertAlign w:val="superscript"/>
          <w:lang w:val="hy-AM"/>
        </w:rPr>
      </w:pPr>
      <w:r w:rsidRPr="00C858FA">
        <w:rPr>
          <w:rStyle w:val="af5"/>
          <w:rFonts w:ascii="GHEA Grapalat" w:hAnsi="GHEA Grapalat"/>
          <w:b w:val="0"/>
          <w:sz w:val="16"/>
          <w:szCs w:val="16"/>
        </w:rPr>
        <w:t xml:space="preserve">                                                                </w:t>
      </w:r>
      <w:r w:rsidRPr="00C858FA">
        <w:rPr>
          <w:rStyle w:val="af5"/>
          <w:rFonts w:ascii="GHEA Grapalat" w:hAnsi="GHEA Grapalat"/>
          <w:b w:val="0"/>
          <w:sz w:val="16"/>
          <w:szCs w:val="16"/>
          <w:lang w:val="hy-AM"/>
        </w:rPr>
        <w:tab/>
      </w:r>
    </w:p>
    <w:p w:rsidR="00131F0B" w:rsidRPr="00C858FA" w:rsidRDefault="00131F0B" w:rsidP="00131F0B">
      <w:pPr>
        <w:pStyle w:val="af4"/>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rsidR="00131F0B" w:rsidRPr="00C858F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C858FA">
        <w:rPr>
          <w:rStyle w:val="af5"/>
          <w:rFonts w:ascii="GHEA Grapalat" w:hAnsi="GHEA Grapalat"/>
          <w:sz w:val="20"/>
          <w:szCs w:val="20"/>
          <w:lang w:val="hy-AM"/>
        </w:rPr>
        <w:tab/>
      </w:r>
      <w:r w:rsidRPr="00C858FA">
        <w:rPr>
          <w:rStyle w:val="af5"/>
          <w:rFonts w:ascii="GHEA Grapalat" w:hAnsi="GHEA Grapalat"/>
          <w:sz w:val="20"/>
          <w:szCs w:val="20"/>
          <w:lang w:val="hy-AM"/>
        </w:rPr>
        <w:tab/>
      </w:r>
      <w:r w:rsidRPr="00C858FA">
        <w:rPr>
          <w:rFonts w:eastAsiaTheme="minorHAnsi" w:cstheme="minorBidi"/>
        </w:rPr>
        <w:t xml:space="preserve"> </w:t>
      </w:r>
    </w:p>
    <w:p w:rsidR="00131F0B" w:rsidRPr="00C858F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C858FA">
        <w:rPr>
          <w:rStyle w:val="af5"/>
          <w:rFonts w:ascii="GHEA Grapalat" w:hAnsi="GHEA Grapalat"/>
          <w:sz w:val="20"/>
          <w:szCs w:val="20"/>
          <w:lang w:val="hy-AM"/>
        </w:rPr>
        <w:tab/>
      </w:r>
      <w:r w:rsidRPr="00C858FA">
        <w:rPr>
          <w:rStyle w:val="af5"/>
          <w:rFonts w:ascii="GHEA Grapalat" w:hAnsi="GHEA Grapalat"/>
          <w:sz w:val="20"/>
          <w:szCs w:val="20"/>
          <w:lang w:val="hy-AM"/>
        </w:rPr>
        <w:tab/>
      </w:r>
      <w:r w:rsidRPr="00C858FA">
        <w:rPr>
          <w:rFonts w:eastAsiaTheme="minorHAnsi" w:cstheme="minorBidi"/>
        </w:rPr>
        <w:t xml:space="preserve"> </w:t>
      </w:r>
    </w:p>
    <w:p w:rsidR="00131F0B" w:rsidRPr="00C858FA" w:rsidRDefault="00131F0B" w:rsidP="00131F0B">
      <w:pPr>
        <w:pStyle w:val="af4"/>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131F0B" w:rsidRPr="00616AAA" w:rsidRDefault="00131F0B" w:rsidP="00131F0B">
      <w:pPr>
        <w:pStyle w:val="af4"/>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DB3187">
        <w:rPr>
          <w:rFonts w:ascii="GHEA Grapalat" w:eastAsiaTheme="minorHAnsi" w:hAnsi="GHEA Grapalat" w:cstheme="minorBidi"/>
          <w:sz w:val="18"/>
          <w:szCs w:val="18"/>
        </w:rPr>
        <w:t>*</w:t>
      </w:r>
    </w:p>
    <w:p w:rsidR="00131F0B" w:rsidRPr="00616AAA" w:rsidRDefault="00131F0B" w:rsidP="00131F0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616AAA">
        <w:rPr>
          <w:rStyle w:val="af5"/>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rsidR="00131F0B" w:rsidRPr="00616AAA" w:rsidRDefault="00131F0B" w:rsidP="00131F0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31F0B" w:rsidRPr="00200997" w:rsidRDefault="00131F0B" w:rsidP="00131F0B">
      <w:pPr>
        <w:pStyle w:val="af4"/>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9"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rsidR="00131F0B" w:rsidRPr="00200997" w:rsidRDefault="00F74DA0" w:rsidP="00131F0B">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31F0B" w:rsidRPr="00200997">
        <w:rPr>
          <w:rFonts w:ascii="GHEA Grapalat" w:eastAsiaTheme="minorHAnsi" w:hAnsi="GHEA Grapalat" w:cstheme="minorBidi"/>
          <w:sz w:val="18"/>
          <w:szCs w:val="18"/>
        </w:rPr>
        <w:t>номер заключаемого договара</w:t>
      </w:r>
    </w:p>
    <w:p w:rsidR="00131F0B" w:rsidRPr="00200997" w:rsidRDefault="00131F0B" w:rsidP="00131F0B">
      <w:pPr>
        <w:pStyle w:val="af4"/>
        <w:shd w:val="clear" w:color="auto" w:fill="FFFFFF"/>
        <w:ind w:firstLine="374"/>
        <w:contextualSpacing/>
        <w:jc w:val="both"/>
        <w:rPr>
          <w:rFonts w:ascii="GHEA Grapalat" w:eastAsiaTheme="minorHAnsi" w:hAnsi="GHEA Grapalat" w:cstheme="minorBidi"/>
        </w:rPr>
      </w:pPr>
    </w:p>
    <w:p w:rsidR="00131F0B" w:rsidRPr="00200997" w:rsidRDefault="00F74DA0" w:rsidP="00131F0B">
      <w:pPr>
        <w:pStyle w:val="af4"/>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rsidR="00131F0B" w:rsidRPr="00200997" w:rsidRDefault="00131F0B" w:rsidP="00131F0B">
      <w:pPr>
        <w:pStyle w:val="af4"/>
        <w:shd w:val="clear" w:color="auto" w:fill="FFFFFF"/>
        <w:contextualSpacing/>
        <w:jc w:val="both"/>
        <w:rPr>
          <w:rFonts w:ascii="GHEA Grapalat" w:eastAsiaTheme="minorHAnsi" w:hAnsi="GHEA Grapalat" w:cstheme="minorBidi"/>
          <w:sz w:val="18"/>
          <w:szCs w:val="18"/>
          <w:lang w:val="hy-AM"/>
        </w:rPr>
      </w:pPr>
    </w:p>
    <w:p w:rsidR="00131F0B" w:rsidRPr="00200997" w:rsidRDefault="00131F0B" w:rsidP="00131F0B">
      <w:pPr>
        <w:pStyle w:val="af4"/>
        <w:shd w:val="clear" w:color="auto" w:fill="FFFFFF"/>
        <w:contextualSpacing/>
        <w:jc w:val="center"/>
        <w:rPr>
          <w:rFonts w:eastAsiaTheme="minorHAnsi" w:cstheme="minorBidi"/>
        </w:rPr>
      </w:pPr>
      <w:r w:rsidRPr="00200997">
        <w:rPr>
          <w:rFonts w:ascii="GHEA Grapalat" w:eastAsiaTheme="minorHAnsi" w:hAnsi="GHEA Grapalat" w:cstheme="minorBidi"/>
          <w:lang w:val="hy-AM"/>
        </w:rPr>
        <w:lastRenderedPageBreak/>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оказнаия услуг</w:t>
      </w:r>
      <w:r w:rsidRPr="00200997">
        <w:rPr>
          <w:rFonts w:ascii="GHEA Grapalat" w:hAnsi="GHEA Grapalat"/>
          <w:sz w:val="16"/>
          <w:szCs w:val="16"/>
        </w:rPr>
        <w:t>, предусмотренный заключаемым договором</w:t>
      </w:r>
    </w:p>
    <w:p w:rsidR="00131F0B" w:rsidRPr="00200997" w:rsidRDefault="00131F0B" w:rsidP="00131F0B">
      <w:pPr>
        <w:pStyle w:val="af4"/>
        <w:shd w:val="clear" w:color="auto" w:fill="FFFFFF"/>
        <w:contextualSpacing/>
        <w:jc w:val="center"/>
        <w:rPr>
          <w:rFonts w:eastAsiaTheme="minorHAnsi" w:cstheme="minorBidi"/>
        </w:rPr>
      </w:pPr>
    </w:p>
    <w:p w:rsidR="00741367" w:rsidRPr="001666A7" w:rsidRDefault="00131F0B" w:rsidP="00131F0B">
      <w:pPr>
        <w:pStyle w:val="af4"/>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rsidR="00741367" w:rsidRPr="006E181F" w:rsidRDefault="00741367" w:rsidP="00741367">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666A7">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rsidR="00131F0B" w:rsidRPr="00200997" w:rsidRDefault="00131F0B" w:rsidP="00131F0B">
      <w:pPr>
        <w:pStyle w:val="af4"/>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rsidR="00131F0B" w:rsidRPr="00B138F3" w:rsidRDefault="00131F0B" w:rsidP="00131F0B">
      <w:pPr>
        <w:pStyle w:val="af4"/>
        <w:shd w:val="clear" w:color="auto" w:fill="FFFFFF"/>
        <w:contextualSpacing/>
        <w:jc w:val="both"/>
        <w:rPr>
          <w:rStyle w:val="af5"/>
          <w:rFonts w:ascii="GHEA Grapalat" w:hAnsi="GHEA Grapalat"/>
          <w:b w:val="0"/>
          <w:bCs w:val="0"/>
          <w:sz w:val="20"/>
          <w:szCs w:val="20"/>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af4"/>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rsidR="00131F0B" w:rsidRPr="00616AAA" w:rsidRDefault="00131F0B" w:rsidP="00131F0B">
      <w:pPr>
        <w:pStyle w:val="af4"/>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616AAA">
          <w:rPr>
            <w:rStyle w:val="a9"/>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p>
    <w:p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131F0B"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31F0B" w:rsidRPr="00295C31"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131F0B" w:rsidRPr="00295C31"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rPr>
      </w:pP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p>
    <w:p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rsidR="00131F0B" w:rsidRPr="00AA2E36" w:rsidRDefault="00131F0B" w:rsidP="00131F0B">
      <w:pPr>
        <w:pStyle w:val="af4"/>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t xml:space="preserve">                                                        </w:t>
      </w:r>
      <w:r w:rsidRPr="00295C31">
        <w:rPr>
          <w:rFonts w:ascii="GHEA Grapalat" w:hAnsi="GHEA Grapalat" w:cs="Sylfaen"/>
          <w:vertAlign w:val="superscript"/>
        </w:rPr>
        <w:t>число, месяц, год</w:t>
      </w:r>
    </w:p>
    <w:p w:rsidR="00131F0B" w:rsidRPr="00FC3A49"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rsidR="00131F0B" w:rsidRPr="00FC3A49" w:rsidRDefault="00131F0B" w:rsidP="00131F0B">
      <w:pPr>
        <w:widowControl w:val="0"/>
        <w:spacing w:after="160"/>
        <w:ind w:left="567" w:right="565"/>
        <w:jc w:val="center"/>
        <w:rPr>
          <w:rFonts w:ascii="GHEA Grapalat" w:hAnsi="GHEA Grapalat"/>
          <w:b/>
          <w:color w:val="FF0000"/>
          <w:lang w:val="hy-AM"/>
        </w:rPr>
      </w:pPr>
    </w:p>
    <w:p w:rsidR="00131F0B" w:rsidRPr="00B138F3" w:rsidRDefault="00131F0B" w:rsidP="00131F0B">
      <w:pPr>
        <w:widowControl w:val="0"/>
        <w:spacing w:after="160"/>
        <w:ind w:left="567" w:right="565"/>
        <w:jc w:val="center"/>
        <w:rPr>
          <w:rFonts w:ascii="GHEA Grapalat" w:hAnsi="GHEA Grapalat"/>
          <w:b/>
        </w:rPr>
      </w:pPr>
    </w:p>
    <w:p w:rsidR="00131F0B" w:rsidRDefault="00131F0B" w:rsidP="00131F0B">
      <w:pPr>
        <w:rPr>
          <w:rFonts w:ascii="GHEA Grapalat" w:hAnsi="GHEA Grapalat"/>
          <w:b/>
        </w:rPr>
      </w:pPr>
      <w:r>
        <w:rPr>
          <w:rFonts w:ascii="GHEA Grapalat" w:hAnsi="GHEA Grapalat"/>
          <w:b/>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под кодом "---BMTsDzB---/---"</w:t>
      </w:r>
      <w:r>
        <w:rPr>
          <w:rStyle w:val="af6"/>
          <w:rFonts w:ascii="GHEA Grapalat" w:hAnsi="GHEA Grapalat"/>
          <w:b/>
          <w:sz w:val="24"/>
          <w:szCs w:val="24"/>
        </w:rPr>
        <w:footnoteReference w:customMarkFollows="1" w:id="25"/>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Pr="00830C72" w:rsidRDefault="00D55A31" w:rsidP="00830C72">
      <w:pPr>
        <w:jc w:val="both"/>
        <w:rPr>
          <w:rFonts w:ascii="GHEA Grapalat" w:hAnsi="GHEA Grapalat"/>
          <w:lang w:val="hy-AM"/>
        </w:rPr>
      </w:pPr>
      <w:r>
        <w:rPr>
          <w:rFonts w:ascii="GHEA Grapalat" w:hAnsi="GHEA Grapalat"/>
          <w:b/>
          <w:vertAlign w:val="superscript"/>
          <w:lang w:val="hy-AM"/>
        </w:rPr>
        <w:lastRenderedPageBreak/>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rsidR="00830C72" w:rsidRDefault="00830C72">
      <w:pPr>
        <w:rPr>
          <w:rFonts w:ascii="GHEA Grapalat" w:hAnsi="GHEA Grapalat"/>
          <w:lang w:val="hy-AM"/>
        </w:rPr>
      </w:pP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lastRenderedPageBreak/>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26"/>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 xml:space="preserve">Акт сдачи-приемки подписывается, если предоставленная услуга </w:t>
      </w:r>
      <w:r>
        <w:rPr>
          <w:rFonts w:ascii="GHEA Grapalat" w:hAnsi="GHEA Grapalat"/>
        </w:rPr>
        <w:lastRenderedPageBreak/>
        <w:t>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27"/>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 xml:space="preserve">Цена предоставления услуги стабильна, и Исполнитель не вправе требовать </w:t>
      </w:r>
      <w:r w:rsidRPr="00AD29CE">
        <w:rPr>
          <w:rFonts w:ascii="GHEA Grapalat" w:hAnsi="GHEA Grapalat"/>
        </w:rPr>
        <w:lastRenderedPageBreak/>
        <w:t>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af6"/>
          <w:rFonts w:ascii="GHEA Grapalat" w:hAnsi="GHEA Grapalat"/>
        </w:rPr>
        <w:t xml:space="preserve"> </w:t>
      </w:r>
      <w:r w:rsidR="00AD2CE2">
        <w:rPr>
          <w:rStyle w:val="af6"/>
          <w:rFonts w:ascii="GHEA Grapalat" w:hAnsi="GHEA Grapalat"/>
        </w:rPr>
        <w:footnoteReference w:customMarkFollows="1" w:id="28"/>
        <w:t>18</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lastRenderedPageBreak/>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29"/>
        <w:t>19</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30"/>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5.2 и 5.3 договора штраф и пеня </w:t>
      </w:r>
      <w:r w:rsidRPr="00AD29CE">
        <w:rPr>
          <w:rFonts w:ascii="GHEA Grapalat" w:hAnsi="GHEA Grapalat"/>
        </w:rPr>
        <w:lastRenderedPageBreak/>
        <w:t>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w:t>
      </w:r>
      <w:r w:rsidRPr="00AD29CE">
        <w:rPr>
          <w:rFonts w:ascii="GHEA Grapalat" w:hAnsi="GHEA Grapalat"/>
        </w:rPr>
        <w:lastRenderedPageBreak/>
        <w:t>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31"/>
        <w:t>21</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w:t>
      </w:r>
      <w:r w:rsidRPr="00844C3A">
        <w:rPr>
          <w:rFonts w:ascii="GHEA Grapalat" w:hAnsi="GHEA Grapalat"/>
          <w:spacing w:val="-4"/>
        </w:rPr>
        <w:lastRenderedPageBreak/>
        <w:t>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32"/>
        <w:t>22</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D29CE">
        <w:rPr>
          <w:rFonts w:ascii="GHEA Grapalat" w:hAnsi="GHEA Grapalat"/>
        </w:rPr>
        <w:lastRenderedPageBreak/>
        <w:t>ответственности</w:t>
      </w:r>
      <w:r w:rsidR="00F67ECE">
        <w:rPr>
          <w:rStyle w:val="af6"/>
          <w:rFonts w:ascii="GHEA Grapalat" w:hAnsi="GHEA Grapalat"/>
        </w:rPr>
        <w:footnoteReference w:customMarkFollows="1" w:id="33"/>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w:t>
      </w:r>
      <w:r w:rsidRPr="00AD29CE">
        <w:rPr>
          <w:rFonts w:ascii="GHEA Grapalat" w:hAnsi="GHEA Grapalat"/>
        </w:rPr>
        <w:lastRenderedPageBreak/>
        <w:t xml:space="preserve">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w:t>
      </w:r>
      <w:r w:rsidR="001802E6" w:rsidRPr="00B43171">
        <w:rPr>
          <w:rStyle w:val="ezkurwreuab5ozgtqnkl"/>
          <w:rFonts w:ascii="GHEA Grapalat" w:hAnsi="GHEA Grapalat"/>
        </w:rPr>
        <w:lastRenderedPageBreak/>
        <w:t>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0F7EC6" w:rsidRDefault="003B2F27" w:rsidP="000F7EC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w:t>
      </w:r>
    </w:p>
    <w:p w:rsidR="000F7EC6" w:rsidRDefault="000F7EC6" w:rsidP="000F7EC6">
      <w:pPr>
        <w:widowControl w:val="0"/>
        <w:tabs>
          <w:tab w:val="left" w:pos="1276"/>
        </w:tabs>
        <w:spacing w:after="160" w:line="360" w:lineRule="auto"/>
        <w:ind w:firstLine="567"/>
        <w:jc w:val="both"/>
        <w:rPr>
          <w:rFonts w:ascii="GHEA Grapalat" w:hAnsi="GHEA Grapalat"/>
        </w:rPr>
      </w:pPr>
      <w:r>
        <w:rPr>
          <w:rFonts w:ascii="GHEA Grapalat" w:hAnsi="GHEA Grapalat"/>
        </w:rPr>
        <w:t>----------------------------------------</w:t>
      </w:r>
      <w:r w:rsidR="00936F41" w:rsidRPr="00842146">
        <w:rPr>
          <w:rFonts w:ascii="GHEA Grapalat" w:hAnsi="GHEA Grapalat"/>
        </w:rPr>
        <w:t xml:space="preserve"> </w:t>
      </w:r>
      <w:r w:rsidR="00936F41">
        <w:rPr>
          <w:rFonts w:ascii="GHEA Grapalat" w:hAnsi="GHEA Grapalat"/>
        </w:rPr>
        <w:t xml:space="preserve"> </w:t>
      </w:r>
    </w:p>
    <w:p w:rsidR="000F7EC6" w:rsidRPr="00A915F5" w:rsidRDefault="000F7EC6" w:rsidP="000F7EC6">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rsidR="003B2F27" w:rsidRPr="00AD29CE" w:rsidRDefault="00936F41" w:rsidP="003B2F27">
      <w:pPr>
        <w:widowControl w:val="0"/>
        <w:tabs>
          <w:tab w:val="left" w:pos="1276"/>
        </w:tabs>
        <w:spacing w:after="160" w:line="360" w:lineRule="auto"/>
        <w:ind w:firstLine="567"/>
        <w:jc w:val="both"/>
        <w:rPr>
          <w:rFonts w:ascii="GHEA Grapalat" w:hAnsi="GHEA Grapalat"/>
        </w:rPr>
      </w:pPr>
      <w:r w:rsidRPr="00842146">
        <w:rPr>
          <w:rFonts w:ascii="GHEA Grapalat" w:hAnsi="GHEA Grapalat"/>
        </w:rPr>
        <w:lastRenderedPageBreak/>
        <w:t>подпункта 1</w:t>
      </w:r>
      <w:r>
        <w:rPr>
          <w:rFonts w:ascii="GHEA Grapalat" w:hAnsi="GHEA Grapalat"/>
        </w:rPr>
        <w:t xml:space="preserve"> и </w:t>
      </w:r>
      <w:r w:rsidR="003B2F27" w:rsidRPr="00842146">
        <w:rPr>
          <w:rFonts w:ascii="GHEA Grapalat" w:hAnsi="GHEA Grapalat"/>
        </w:rPr>
        <w:t>абзаца "б" подпункта 1</w:t>
      </w:r>
      <w:r w:rsidR="002C12AE" w:rsidRPr="00842146">
        <w:rPr>
          <w:rFonts w:ascii="GHEA Grapalat" w:hAnsi="GHEA Grapalat"/>
        </w:rPr>
        <w:t>7</w:t>
      </w:r>
      <w:r w:rsidR="003B2F27"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003B2F27" w:rsidRPr="00842146">
        <w:rPr>
          <w:rFonts w:ascii="GHEA Grapalat" w:hAnsi="GHEA Grapalat"/>
        </w:rPr>
        <w:t xml:space="preserve"> </w:t>
      </w:r>
      <w:r w:rsidR="00A15315" w:rsidRPr="00842146">
        <w:rPr>
          <w:rFonts w:ascii="GHEA Grapalat" w:hAnsi="GHEA Grapalat"/>
        </w:rPr>
        <w:t xml:space="preserve">квалификации и </w:t>
      </w:r>
      <w:r w:rsidR="003B2F27" w:rsidRPr="00842146">
        <w:rPr>
          <w:rFonts w:ascii="GHEA Grapalat" w:hAnsi="GHEA Grapalat"/>
        </w:rPr>
        <w:t>договора представленн</w:t>
      </w:r>
      <w:r w:rsidR="00A27144" w:rsidRPr="00842146">
        <w:rPr>
          <w:rFonts w:ascii="GHEA Grapalat" w:hAnsi="GHEA Grapalat"/>
        </w:rPr>
        <w:t>ых</w:t>
      </w:r>
      <w:r w:rsidR="003B2F27"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003B2F27" w:rsidRPr="00842146">
        <w:rPr>
          <w:rFonts w:ascii="GHEA Grapalat" w:hAnsi="GHEA Grapalat"/>
        </w:rPr>
        <w:t xml:space="preserve"> обеспечени</w:t>
      </w:r>
      <w:r w:rsidR="00A15315" w:rsidRPr="00842146">
        <w:rPr>
          <w:rFonts w:ascii="GHEA Grapalat" w:hAnsi="GHEA Grapalat"/>
        </w:rPr>
        <w:t>я</w:t>
      </w:r>
      <w:r w:rsidR="003B2F27" w:rsidRPr="00842146">
        <w:rPr>
          <w:rFonts w:ascii="GHEA Grapalat" w:hAnsi="GHEA Grapalat"/>
        </w:rPr>
        <w:t xml:space="preserve"> в течение </w:t>
      </w:r>
      <w:r w:rsidR="00DF4121" w:rsidRPr="00506E29">
        <w:rPr>
          <w:rFonts w:ascii="GHEA Grapalat" w:hAnsi="GHEA Grapalat"/>
        </w:rPr>
        <w:t xml:space="preserve"> ----------- </w:t>
      </w:r>
      <w:r w:rsidR="003B2F27"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rsidR="00360C67" w:rsidRPr="006F5F33" w:rsidRDefault="00360C67" w:rsidP="00360C67">
      <w:pPr>
        <w:pStyle w:val="af2"/>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60C67" w:rsidRPr="009E00B3" w:rsidRDefault="00360C67" w:rsidP="00360C67">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34"/>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1307"/>
        <w:gridCol w:w="1677"/>
        <w:gridCol w:w="1133"/>
        <w:gridCol w:w="1134"/>
        <w:gridCol w:w="1132"/>
        <w:gridCol w:w="1286"/>
        <w:gridCol w:w="2545"/>
      </w:tblGrid>
      <w:tr w:rsidR="003B2F27" w:rsidRPr="00E40AC8" w:rsidTr="00097B30">
        <w:trPr>
          <w:trHeight w:val="422"/>
          <w:jc w:val="center"/>
        </w:trPr>
        <w:tc>
          <w:tcPr>
            <w:tcW w:w="11430"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097B30" w:rsidRPr="00E40AC8" w:rsidTr="00097B30">
        <w:trPr>
          <w:trHeight w:val="247"/>
          <w:jc w:val="center"/>
        </w:trPr>
        <w:tc>
          <w:tcPr>
            <w:tcW w:w="1216" w:type="dxa"/>
            <w:vMerge w:val="restart"/>
            <w:vAlign w:val="center"/>
          </w:tcPr>
          <w:p w:rsidR="003B2F27" w:rsidRPr="00097B30" w:rsidRDefault="003B2F27" w:rsidP="005B7138">
            <w:pPr>
              <w:widowControl w:val="0"/>
              <w:spacing w:after="120"/>
              <w:jc w:val="center"/>
              <w:rPr>
                <w:rFonts w:ascii="GHEA Grapalat" w:hAnsi="GHEA Grapalat"/>
                <w:sz w:val="12"/>
                <w:szCs w:val="12"/>
              </w:rPr>
            </w:pPr>
            <w:r w:rsidRPr="00097B30">
              <w:rPr>
                <w:rFonts w:ascii="GHEA Grapalat" w:hAnsi="GHEA Grapalat"/>
                <w:sz w:val="12"/>
                <w:szCs w:val="12"/>
              </w:rPr>
              <w:t>номер предусмотренного приглашением лота</w:t>
            </w:r>
          </w:p>
        </w:tc>
        <w:tc>
          <w:tcPr>
            <w:tcW w:w="1307" w:type="dxa"/>
            <w:vMerge w:val="restart"/>
            <w:vAlign w:val="center"/>
          </w:tcPr>
          <w:p w:rsidR="003B2F27" w:rsidRPr="00097B30" w:rsidRDefault="003B2F27" w:rsidP="005B7138">
            <w:pPr>
              <w:widowControl w:val="0"/>
              <w:spacing w:after="120"/>
              <w:jc w:val="center"/>
              <w:rPr>
                <w:rFonts w:ascii="GHEA Grapalat" w:hAnsi="GHEA Grapalat"/>
                <w:sz w:val="12"/>
                <w:szCs w:val="12"/>
              </w:rPr>
            </w:pPr>
            <w:r w:rsidRPr="00097B30">
              <w:rPr>
                <w:rFonts w:ascii="GHEA Grapalat" w:hAnsi="GHEA Grapalat"/>
                <w:sz w:val="12"/>
                <w:szCs w:val="12"/>
              </w:rPr>
              <w:t>промежуточный код, предусмотренный планом закупок по классификации ЕЗК (CPV)</w:t>
            </w:r>
          </w:p>
        </w:tc>
        <w:tc>
          <w:tcPr>
            <w:tcW w:w="1677" w:type="dxa"/>
            <w:vMerge w:val="restart"/>
            <w:vAlign w:val="center"/>
          </w:tcPr>
          <w:p w:rsidR="003B2F27" w:rsidRPr="00097B30" w:rsidRDefault="003B2F27" w:rsidP="005B7138">
            <w:pPr>
              <w:widowControl w:val="0"/>
              <w:spacing w:after="120"/>
              <w:jc w:val="center"/>
              <w:rPr>
                <w:rFonts w:ascii="GHEA Grapalat" w:hAnsi="GHEA Grapalat"/>
                <w:sz w:val="12"/>
                <w:szCs w:val="12"/>
              </w:rPr>
            </w:pPr>
            <w:r w:rsidRPr="00097B30">
              <w:rPr>
                <w:rFonts w:ascii="GHEA Grapalat" w:hAnsi="GHEA Grapalat"/>
                <w:sz w:val="12"/>
                <w:szCs w:val="12"/>
              </w:rPr>
              <w:t>техническая характеристика</w:t>
            </w:r>
          </w:p>
        </w:tc>
        <w:tc>
          <w:tcPr>
            <w:tcW w:w="1133" w:type="dxa"/>
            <w:vMerge w:val="restart"/>
            <w:vAlign w:val="center"/>
          </w:tcPr>
          <w:p w:rsidR="003B2F27" w:rsidRPr="00097B30" w:rsidRDefault="003B2F27" w:rsidP="005B7138">
            <w:pPr>
              <w:widowControl w:val="0"/>
              <w:spacing w:after="120"/>
              <w:jc w:val="center"/>
              <w:rPr>
                <w:rFonts w:ascii="GHEA Grapalat" w:hAnsi="GHEA Grapalat"/>
                <w:sz w:val="12"/>
                <w:szCs w:val="12"/>
              </w:rPr>
            </w:pPr>
            <w:r w:rsidRPr="00097B30">
              <w:rPr>
                <w:rFonts w:ascii="GHEA Grapalat" w:hAnsi="GHEA Grapalat"/>
                <w:sz w:val="12"/>
                <w:szCs w:val="12"/>
              </w:rPr>
              <w:t>единица измерения</w:t>
            </w:r>
          </w:p>
        </w:tc>
        <w:tc>
          <w:tcPr>
            <w:tcW w:w="1134" w:type="dxa"/>
            <w:vMerge w:val="restart"/>
            <w:vAlign w:val="center"/>
          </w:tcPr>
          <w:p w:rsidR="003B2F27" w:rsidRPr="00097B30" w:rsidRDefault="003B2F27" w:rsidP="005B7138">
            <w:pPr>
              <w:widowControl w:val="0"/>
              <w:spacing w:after="120"/>
              <w:jc w:val="center"/>
              <w:rPr>
                <w:rFonts w:ascii="GHEA Grapalat" w:hAnsi="GHEA Grapalat"/>
                <w:sz w:val="12"/>
                <w:szCs w:val="12"/>
              </w:rPr>
            </w:pPr>
            <w:r w:rsidRPr="00097B30">
              <w:rPr>
                <w:rFonts w:ascii="GHEA Grapalat" w:hAnsi="GHEA Grapalat"/>
                <w:sz w:val="12"/>
                <w:szCs w:val="12"/>
              </w:rPr>
              <w:t>общая цена/драмов РА</w:t>
            </w:r>
          </w:p>
        </w:tc>
        <w:tc>
          <w:tcPr>
            <w:tcW w:w="1132" w:type="dxa"/>
            <w:vMerge w:val="restart"/>
            <w:vAlign w:val="center"/>
          </w:tcPr>
          <w:p w:rsidR="003B2F27" w:rsidRPr="00097B30" w:rsidRDefault="003B2F27" w:rsidP="005B7138">
            <w:pPr>
              <w:widowControl w:val="0"/>
              <w:spacing w:after="120"/>
              <w:jc w:val="center"/>
              <w:rPr>
                <w:rFonts w:ascii="GHEA Grapalat" w:hAnsi="GHEA Grapalat"/>
                <w:sz w:val="12"/>
                <w:szCs w:val="12"/>
              </w:rPr>
            </w:pPr>
            <w:r w:rsidRPr="00097B30">
              <w:rPr>
                <w:rFonts w:ascii="GHEA Grapalat" w:hAnsi="GHEA Grapalat"/>
                <w:sz w:val="12"/>
                <w:szCs w:val="12"/>
              </w:rPr>
              <w:t>общий объем</w:t>
            </w:r>
          </w:p>
        </w:tc>
        <w:tc>
          <w:tcPr>
            <w:tcW w:w="3831" w:type="dxa"/>
            <w:gridSpan w:val="2"/>
            <w:vAlign w:val="center"/>
          </w:tcPr>
          <w:p w:rsidR="003B2F27" w:rsidRPr="00097B30" w:rsidRDefault="003B2F27" w:rsidP="005B7138">
            <w:pPr>
              <w:widowControl w:val="0"/>
              <w:spacing w:after="120"/>
              <w:jc w:val="center"/>
              <w:rPr>
                <w:rFonts w:ascii="GHEA Grapalat" w:hAnsi="GHEA Grapalat"/>
                <w:sz w:val="12"/>
                <w:szCs w:val="12"/>
              </w:rPr>
            </w:pPr>
            <w:r w:rsidRPr="00097B30">
              <w:rPr>
                <w:rFonts w:ascii="GHEA Grapalat" w:hAnsi="GHEA Grapalat"/>
                <w:sz w:val="12"/>
                <w:szCs w:val="12"/>
              </w:rPr>
              <w:t>предоставления</w:t>
            </w:r>
          </w:p>
        </w:tc>
      </w:tr>
      <w:tr w:rsidR="00097B30" w:rsidRPr="00E40AC8" w:rsidTr="00097B30">
        <w:trPr>
          <w:trHeight w:val="501"/>
          <w:jc w:val="center"/>
        </w:trPr>
        <w:tc>
          <w:tcPr>
            <w:tcW w:w="1216" w:type="dxa"/>
            <w:vMerge/>
            <w:vAlign w:val="center"/>
          </w:tcPr>
          <w:p w:rsidR="003B2F27" w:rsidRPr="00097B30" w:rsidRDefault="003B2F27" w:rsidP="005B7138">
            <w:pPr>
              <w:widowControl w:val="0"/>
              <w:spacing w:after="120"/>
              <w:jc w:val="center"/>
              <w:rPr>
                <w:rFonts w:ascii="GHEA Grapalat" w:hAnsi="GHEA Grapalat"/>
                <w:sz w:val="12"/>
                <w:szCs w:val="12"/>
              </w:rPr>
            </w:pPr>
          </w:p>
        </w:tc>
        <w:tc>
          <w:tcPr>
            <w:tcW w:w="1307" w:type="dxa"/>
            <w:vMerge/>
            <w:vAlign w:val="center"/>
          </w:tcPr>
          <w:p w:rsidR="003B2F27" w:rsidRPr="00097B30" w:rsidRDefault="003B2F27" w:rsidP="005B7138">
            <w:pPr>
              <w:widowControl w:val="0"/>
              <w:spacing w:after="120"/>
              <w:jc w:val="center"/>
              <w:rPr>
                <w:rFonts w:ascii="GHEA Grapalat" w:hAnsi="GHEA Grapalat"/>
                <w:sz w:val="12"/>
                <w:szCs w:val="12"/>
              </w:rPr>
            </w:pPr>
          </w:p>
        </w:tc>
        <w:tc>
          <w:tcPr>
            <w:tcW w:w="1677" w:type="dxa"/>
            <w:vMerge/>
            <w:vAlign w:val="center"/>
          </w:tcPr>
          <w:p w:rsidR="003B2F27" w:rsidRPr="00097B30" w:rsidRDefault="003B2F27" w:rsidP="005B7138">
            <w:pPr>
              <w:widowControl w:val="0"/>
              <w:spacing w:after="120"/>
              <w:jc w:val="center"/>
              <w:rPr>
                <w:rFonts w:ascii="GHEA Grapalat" w:hAnsi="GHEA Grapalat"/>
                <w:sz w:val="12"/>
                <w:szCs w:val="12"/>
              </w:rPr>
            </w:pPr>
          </w:p>
        </w:tc>
        <w:tc>
          <w:tcPr>
            <w:tcW w:w="1133" w:type="dxa"/>
            <w:vMerge/>
            <w:vAlign w:val="center"/>
          </w:tcPr>
          <w:p w:rsidR="003B2F27" w:rsidRPr="00097B30" w:rsidRDefault="003B2F27" w:rsidP="005B7138">
            <w:pPr>
              <w:widowControl w:val="0"/>
              <w:spacing w:after="120"/>
              <w:jc w:val="center"/>
              <w:rPr>
                <w:rFonts w:ascii="GHEA Grapalat" w:hAnsi="GHEA Grapalat"/>
                <w:sz w:val="12"/>
                <w:szCs w:val="12"/>
              </w:rPr>
            </w:pPr>
          </w:p>
        </w:tc>
        <w:tc>
          <w:tcPr>
            <w:tcW w:w="1134" w:type="dxa"/>
            <w:vMerge/>
            <w:vAlign w:val="center"/>
          </w:tcPr>
          <w:p w:rsidR="003B2F27" w:rsidRPr="00097B30" w:rsidRDefault="003B2F27" w:rsidP="005B7138">
            <w:pPr>
              <w:widowControl w:val="0"/>
              <w:spacing w:after="120"/>
              <w:jc w:val="center"/>
              <w:rPr>
                <w:rFonts w:ascii="GHEA Grapalat" w:hAnsi="GHEA Grapalat"/>
                <w:sz w:val="12"/>
                <w:szCs w:val="12"/>
              </w:rPr>
            </w:pPr>
          </w:p>
        </w:tc>
        <w:tc>
          <w:tcPr>
            <w:tcW w:w="1132" w:type="dxa"/>
            <w:vMerge/>
            <w:vAlign w:val="center"/>
          </w:tcPr>
          <w:p w:rsidR="003B2F27" w:rsidRPr="00097B30" w:rsidRDefault="003B2F27" w:rsidP="005B7138">
            <w:pPr>
              <w:widowControl w:val="0"/>
              <w:spacing w:after="120"/>
              <w:jc w:val="center"/>
              <w:rPr>
                <w:rFonts w:ascii="GHEA Grapalat" w:hAnsi="GHEA Grapalat"/>
                <w:sz w:val="12"/>
                <w:szCs w:val="12"/>
              </w:rPr>
            </w:pPr>
          </w:p>
        </w:tc>
        <w:tc>
          <w:tcPr>
            <w:tcW w:w="1286" w:type="dxa"/>
            <w:vAlign w:val="center"/>
          </w:tcPr>
          <w:p w:rsidR="003B2F27" w:rsidRPr="00097B30" w:rsidRDefault="003B2F27" w:rsidP="005B7138">
            <w:pPr>
              <w:widowControl w:val="0"/>
              <w:spacing w:after="120"/>
              <w:jc w:val="center"/>
              <w:rPr>
                <w:rFonts w:ascii="GHEA Grapalat" w:hAnsi="GHEA Grapalat"/>
                <w:sz w:val="12"/>
                <w:szCs w:val="12"/>
              </w:rPr>
            </w:pPr>
            <w:r w:rsidRPr="00097B30">
              <w:rPr>
                <w:rFonts w:ascii="GHEA Grapalat" w:hAnsi="GHEA Grapalat"/>
                <w:sz w:val="12"/>
                <w:szCs w:val="12"/>
              </w:rPr>
              <w:t>адрес</w:t>
            </w:r>
          </w:p>
        </w:tc>
        <w:tc>
          <w:tcPr>
            <w:tcW w:w="2545" w:type="dxa"/>
            <w:vAlign w:val="center"/>
          </w:tcPr>
          <w:p w:rsidR="003B2F27" w:rsidRPr="00097B30" w:rsidRDefault="003B2F27" w:rsidP="005B7138">
            <w:pPr>
              <w:widowControl w:val="0"/>
              <w:spacing w:after="120"/>
              <w:jc w:val="center"/>
              <w:rPr>
                <w:rFonts w:ascii="GHEA Grapalat" w:hAnsi="GHEA Grapalat"/>
                <w:sz w:val="12"/>
                <w:szCs w:val="12"/>
                <w:lang w:val="en-US"/>
              </w:rPr>
            </w:pPr>
            <w:r w:rsidRPr="00097B30">
              <w:rPr>
                <w:rFonts w:ascii="GHEA Grapalat" w:hAnsi="GHEA Grapalat"/>
                <w:sz w:val="12"/>
                <w:szCs w:val="12"/>
              </w:rPr>
              <w:t>срок</w:t>
            </w:r>
            <w:r w:rsidRPr="00097B30">
              <w:rPr>
                <w:rStyle w:val="af6"/>
                <w:rFonts w:ascii="GHEA Grapalat" w:hAnsi="GHEA Grapalat"/>
                <w:sz w:val="12"/>
                <w:szCs w:val="12"/>
              </w:rPr>
              <w:footnoteReference w:customMarkFollows="1" w:id="35"/>
              <w:t>**</w:t>
            </w:r>
          </w:p>
        </w:tc>
      </w:tr>
      <w:tr w:rsidR="00097B30" w:rsidRPr="00E40AC8" w:rsidTr="00097B30">
        <w:trPr>
          <w:trHeight w:val="277"/>
          <w:jc w:val="center"/>
        </w:trPr>
        <w:tc>
          <w:tcPr>
            <w:tcW w:w="1216" w:type="dxa"/>
          </w:tcPr>
          <w:p w:rsidR="00097B30" w:rsidRPr="00E44851" w:rsidRDefault="00097B30" w:rsidP="00097B30">
            <w:pPr>
              <w:widowControl w:val="0"/>
              <w:spacing w:after="120"/>
              <w:jc w:val="center"/>
              <w:rPr>
                <w:rFonts w:ascii="GHEA Grapalat" w:hAnsi="GHEA Grapalat"/>
                <w:sz w:val="20"/>
                <w:lang w:val="hy-AM"/>
              </w:rPr>
            </w:pPr>
            <w:r>
              <w:rPr>
                <w:rFonts w:ascii="GHEA Grapalat" w:hAnsi="GHEA Grapalat"/>
                <w:sz w:val="20"/>
                <w:lang w:val="hy-AM"/>
              </w:rPr>
              <w:t>1</w:t>
            </w:r>
          </w:p>
        </w:tc>
        <w:tc>
          <w:tcPr>
            <w:tcW w:w="1307" w:type="dxa"/>
            <w:vAlign w:val="center"/>
          </w:tcPr>
          <w:p w:rsidR="00097B30" w:rsidRPr="00B17D49" w:rsidRDefault="00097B30" w:rsidP="00097B30">
            <w:pPr>
              <w:jc w:val="center"/>
              <w:rPr>
                <w:rFonts w:ascii="GHEA Grapalat" w:hAnsi="GHEA Grapalat"/>
                <w:sz w:val="20"/>
                <w:lang w:val="hy-AM"/>
              </w:rPr>
            </w:pPr>
            <w:r>
              <w:rPr>
                <w:rFonts w:ascii="Calibri" w:hAnsi="Calibri" w:cs="Calibri"/>
                <w:color w:val="000000"/>
                <w:sz w:val="20"/>
                <w:szCs w:val="20"/>
              </w:rPr>
              <w:t>71241200/</w:t>
            </w:r>
            <w:r w:rsidR="00B17D49">
              <w:rPr>
                <w:rFonts w:ascii="Calibri" w:hAnsi="Calibri" w:cs="Calibri"/>
                <w:color w:val="000000"/>
                <w:sz w:val="20"/>
                <w:szCs w:val="20"/>
                <w:lang w:val="hy-AM"/>
              </w:rPr>
              <w:t>9</w:t>
            </w:r>
          </w:p>
        </w:tc>
        <w:tc>
          <w:tcPr>
            <w:tcW w:w="1677" w:type="dxa"/>
          </w:tcPr>
          <w:p w:rsidR="00097B30" w:rsidRPr="00097B30" w:rsidRDefault="00B17D49" w:rsidP="00097B30">
            <w:pPr>
              <w:rPr>
                <w:sz w:val="14"/>
                <w:szCs w:val="14"/>
              </w:rPr>
            </w:pPr>
            <w:r w:rsidRPr="00B17D49">
              <w:rPr>
                <w:sz w:val="14"/>
                <w:szCs w:val="14"/>
              </w:rPr>
              <w:t>Услуги по составлению проектно-сметной документации на реконструкцию участка площадью 360 кв. м (+/-10) кв. м детского сада «Баграмян» в поселке Баграмян общины Паракар</w:t>
            </w:r>
          </w:p>
        </w:tc>
        <w:tc>
          <w:tcPr>
            <w:tcW w:w="1133" w:type="dxa"/>
          </w:tcPr>
          <w:p w:rsidR="00097B30" w:rsidRPr="00E40AC8" w:rsidRDefault="00097B30" w:rsidP="00097B30">
            <w:pPr>
              <w:widowControl w:val="0"/>
              <w:spacing w:after="120"/>
              <w:jc w:val="center"/>
              <w:rPr>
                <w:rFonts w:ascii="GHEA Grapalat" w:hAnsi="GHEA Grapalat"/>
                <w:sz w:val="20"/>
              </w:rPr>
            </w:pPr>
            <w:r w:rsidRPr="00E44851">
              <w:rPr>
                <w:rFonts w:ascii="GHEA Grapalat" w:hAnsi="GHEA Grapalat"/>
                <w:sz w:val="20"/>
              </w:rPr>
              <w:t>валюта</w:t>
            </w:r>
          </w:p>
        </w:tc>
        <w:tc>
          <w:tcPr>
            <w:tcW w:w="1134" w:type="dxa"/>
            <w:vAlign w:val="center"/>
          </w:tcPr>
          <w:p w:rsidR="00097B30" w:rsidRPr="00064ADD" w:rsidRDefault="00097B30" w:rsidP="00097B30">
            <w:pPr>
              <w:jc w:val="center"/>
              <w:rPr>
                <w:rFonts w:ascii="GHEA Grapalat" w:hAnsi="GHEA Grapalat"/>
                <w:sz w:val="20"/>
              </w:rPr>
            </w:pPr>
          </w:p>
        </w:tc>
        <w:tc>
          <w:tcPr>
            <w:tcW w:w="1132" w:type="dxa"/>
            <w:vAlign w:val="center"/>
          </w:tcPr>
          <w:p w:rsidR="00097B30" w:rsidRPr="00064ADD" w:rsidRDefault="00097B30" w:rsidP="00097B30">
            <w:pPr>
              <w:jc w:val="center"/>
              <w:rPr>
                <w:rFonts w:ascii="GHEA Grapalat" w:hAnsi="GHEA Grapalat"/>
                <w:sz w:val="20"/>
              </w:rPr>
            </w:pPr>
            <w:r>
              <w:rPr>
                <w:rFonts w:ascii="GHEA Grapalat" w:hAnsi="GHEA Grapalat"/>
                <w:sz w:val="20"/>
              </w:rPr>
              <w:t>1</w:t>
            </w:r>
          </w:p>
        </w:tc>
        <w:tc>
          <w:tcPr>
            <w:tcW w:w="1286" w:type="dxa"/>
          </w:tcPr>
          <w:p w:rsidR="00097B30" w:rsidRPr="00E40AC8" w:rsidRDefault="00097B30" w:rsidP="00097B30">
            <w:pPr>
              <w:widowControl w:val="0"/>
              <w:spacing w:after="120"/>
              <w:jc w:val="center"/>
              <w:rPr>
                <w:rFonts w:ascii="GHEA Grapalat" w:hAnsi="GHEA Grapalat"/>
                <w:sz w:val="20"/>
              </w:rPr>
            </w:pPr>
            <w:r w:rsidRPr="00E44851">
              <w:rPr>
                <w:rFonts w:ascii="GHEA Grapalat" w:hAnsi="GHEA Grapalat"/>
                <w:sz w:val="20"/>
              </w:rPr>
              <w:t>Паракар сообщество</w:t>
            </w:r>
          </w:p>
        </w:tc>
        <w:tc>
          <w:tcPr>
            <w:tcW w:w="2545" w:type="dxa"/>
          </w:tcPr>
          <w:p w:rsidR="00097B30" w:rsidRPr="00097B30" w:rsidRDefault="00097B30" w:rsidP="00097B30">
            <w:pPr>
              <w:rPr>
                <w:sz w:val="12"/>
                <w:szCs w:val="12"/>
              </w:rPr>
            </w:pPr>
            <w:r w:rsidRPr="00097B30">
              <w:rPr>
                <w:sz w:val="12"/>
                <w:szCs w:val="12"/>
              </w:rPr>
              <w:t>При н</w:t>
            </w:r>
            <w:r w:rsidR="00B17D49">
              <w:rPr>
                <w:sz w:val="12"/>
                <w:szCs w:val="12"/>
              </w:rPr>
              <w:t xml:space="preserve">аличии финансовых средств - до </w:t>
            </w:r>
            <w:r w:rsidR="00B17D49">
              <w:rPr>
                <w:sz w:val="12"/>
                <w:szCs w:val="12"/>
                <w:lang w:val="hy-AM"/>
              </w:rPr>
              <w:t>3</w:t>
            </w:r>
            <w:r w:rsidRPr="00097B30">
              <w:rPr>
                <w:sz w:val="12"/>
                <w:szCs w:val="12"/>
              </w:rPr>
              <w:t>0-го календарного дня с даты вступления в силу заключаемого дополнительного соглашения.</w:t>
            </w: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6"/>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37"/>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097B30" w:rsidRPr="00F412AC" w:rsidTr="008D7CA4">
        <w:trPr>
          <w:trHeight w:val="363"/>
          <w:jc w:val="center"/>
        </w:trPr>
        <w:tc>
          <w:tcPr>
            <w:tcW w:w="1006" w:type="dxa"/>
          </w:tcPr>
          <w:p w:rsidR="00097B30" w:rsidRPr="00E44851" w:rsidRDefault="00097B30" w:rsidP="00097B30">
            <w:pPr>
              <w:widowControl w:val="0"/>
              <w:spacing w:after="120"/>
              <w:jc w:val="center"/>
              <w:rPr>
                <w:rFonts w:ascii="GHEA Grapalat" w:hAnsi="GHEA Grapalat"/>
                <w:sz w:val="20"/>
                <w:lang w:val="hy-AM"/>
              </w:rPr>
            </w:pPr>
            <w:r>
              <w:rPr>
                <w:rFonts w:ascii="GHEA Grapalat" w:hAnsi="GHEA Grapalat"/>
                <w:sz w:val="20"/>
                <w:lang w:val="hy-AM"/>
              </w:rPr>
              <w:t>1</w:t>
            </w:r>
          </w:p>
        </w:tc>
        <w:tc>
          <w:tcPr>
            <w:tcW w:w="1212" w:type="dxa"/>
            <w:vAlign w:val="center"/>
          </w:tcPr>
          <w:p w:rsidR="00097B30" w:rsidRPr="00B17D49" w:rsidRDefault="00097B30" w:rsidP="00097B30">
            <w:pPr>
              <w:jc w:val="center"/>
              <w:rPr>
                <w:rFonts w:ascii="GHEA Grapalat" w:hAnsi="GHEA Grapalat"/>
                <w:sz w:val="20"/>
                <w:lang w:val="hy-AM"/>
              </w:rPr>
            </w:pPr>
            <w:r>
              <w:rPr>
                <w:rFonts w:ascii="Calibri" w:hAnsi="Calibri" w:cs="Calibri"/>
                <w:color w:val="000000"/>
                <w:sz w:val="20"/>
                <w:szCs w:val="20"/>
              </w:rPr>
              <w:t>71241200/</w:t>
            </w:r>
            <w:r w:rsidR="00B17D49">
              <w:rPr>
                <w:rFonts w:ascii="Calibri" w:hAnsi="Calibri" w:cs="Calibri"/>
                <w:color w:val="000000"/>
                <w:sz w:val="20"/>
                <w:szCs w:val="20"/>
                <w:lang w:val="hy-AM"/>
              </w:rPr>
              <w:t>9</w:t>
            </w:r>
          </w:p>
        </w:tc>
        <w:tc>
          <w:tcPr>
            <w:tcW w:w="843" w:type="dxa"/>
          </w:tcPr>
          <w:p w:rsidR="00097B30" w:rsidRPr="00097B30" w:rsidRDefault="00B17D49" w:rsidP="00097B30">
            <w:pPr>
              <w:rPr>
                <w:sz w:val="14"/>
                <w:szCs w:val="14"/>
              </w:rPr>
            </w:pPr>
            <w:r w:rsidRPr="00B17D49">
              <w:rPr>
                <w:sz w:val="14"/>
                <w:szCs w:val="14"/>
              </w:rPr>
              <w:t>Услуги по составлению проектно-сметной документации на реконструкцию участка площадью 360 кв. м (+/-10) кв. м детского сада «Баграмян» в поселке Баграмян общины Паракар</w:t>
            </w:r>
          </w:p>
        </w:tc>
        <w:tc>
          <w:tcPr>
            <w:tcW w:w="682" w:type="dxa"/>
            <w:vAlign w:val="center"/>
          </w:tcPr>
          <w:p w:rsidR="00097B30" w:rsidRPr="00F412AC" w:rsidRDefault="00097B30" w:rsidP="00097B30">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097B30" w:rsidRPr="00F412AC" w:rsidRDefault="00097B30" w:rsidP="00097B30">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097B30" w:rsidRPr="00F412AC" w:rsidRDefault="00097B30" w:rsidP="00097B30">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097B30" w:rsidRPr="00F412AC" w:rsidRDefault="00097B30" w:rsidP="00097B30">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097B30" w:rsidRPr="00F412AC" w:rsidRDefault="00097B30" w:rsidP="00097B30">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097B30" w:rsidRPr="00F412AC" w:rsidRDefault="00097B30" w:rsidP="00097B30">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097B30" w:rsidRPr="00F412AC" w:rsidRDefault="00097B30" w:rsidP="00097B30">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097B30" w:rsidRPr="00F412AC" w:rsidRDefault="00097B30" w:rsidP="00097B30">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097B30" w:rsidRPr="00F412AC" w:rsidRDefault="00097B30" w:rsidP="00097B30">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097B30" w:rsidRPr="00F412AC" w:rsidRDefault="00097B30" w:rsidP="00097B30">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097B30" w:rsidRPr="00F412AC" w:rsidRDefault="00097B30" w:rsidP="00097B30">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097B30" w:rsidRPr="00F412AC" w:rsidRDefault="00097B30" w:rsidP="00097B30">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097B30" w:rsidRPr="00F412AC" w:rsidRDefault="00097B30" w:rsidP="00097B30">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bookmarkStart w:id="10" w:name="_GoBack"/>
      <w:bookmarkEnd w:id="10"/>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2"/>
          <w:footnotePr>
            <w:pos w:val="beneathText"/>
          </w:footnotePr>
          <w:pgSz w:w="11907" w:h="16840" w:code="9"/>
          <w:pgMar w:top="1134" w:right="1418"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Default="008D352C"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Default="00CE3DEB" w:rsidP="00B46D58">
      <w:pPr>
        <w:widowControl w:val="0"/>
        <w:spacing w:after="160"/>
        <w:ind w:left="-142" w:firstLine="142"/>
        <w:jc w:val="center"/>
        <w:rPr>
          <w:rFonts w:ascii="GHEA Grapalat" w:hAnsi="GHEA Grapalat"/>
          <w:i/>
          <w:lang w:val="en-US"/>
        </w:rPr>
      </w:pPr>
    </w:p>
    <w:p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CE3DEB" w:rsidRPr="00A33C34" w:rsidRDefault="00CE3DEB" w:rsidP="00CE3DEB">
      <w:pPr>
        <w:jc w:val="center"/>
        <w:rPr>
          <w:rFonts w:ascii="GHEA Grapalat" w:hAnsi="GHEA Grapalat" w:cs="GHEA Grapalat"/>
        </w:rPr>
      </w:pPr>
    </w:p>
    <w:p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rsidR="00CE3DEB" w:rsidRPr="00A33C34" w:rsidRDefault="00CE3DEB" w:rsidP="00CE3DEB">
      <w:pPr>
        <w:jc w:val="center"/>
        <w:rPr>
          <w:rFonts w:ascii="GHEA Grapalat" w:hAnsi="GHEA Grapalat" w:cs="GHEA Grapalat"/>
          <w:lang w:val="hy-AM"/>
        </w:rPr>
      </w:pPr>
    </w:p>
    <w:p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CE3DEB" w:rsidRPr="00A33C34" w:rsidRDefault="00CE3DEB" w:rsidP="00CE3DEB">
      <w:pPr>
        <w:rPr>
          <w:rFonts w:ascii="GHEA Grapalat" w:hAnsi="GHEA Grapalat"/>
          <w:vertAlign w:val="superscript"/>
          <w:lang w:val="es-ES"/>
        </w:rPr>
      </w:pPr>
    </w:p>
    <w:p w:rsidR="00CE3DEB" w:rsidRPr="00A33C34" w:rsidRDefault="00CE3DEB" w:rsidP="00CE3DEB">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CE3DEB" w:rsidRPr="00A33C34" w:rsidRDefault="00CE3DEB" w:rsidP="00CE3DEB">
      <w:pPr>
        <w:rPr>
          <w:rFonts w:ascii="GHEA Grapalat" w:hAnsi="GHEA Grapalat" w:cs="Sylfaen"/>
          <w:sz w:val="20"/>
          <w:szCs w:val="20"/>
          <w:lang w:val="es-ES"/>
        </w:rPr>
      </w:pPr>
    </w:p>
    <w:p w:rsidR="00CE3DEB" w:rsidRPr="00A33C34" w:rsidRDefault="00CE3DEB" w:rsidP="00CE3DEB">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rsidR="00CE3DEB" w:rsidRPr="00A33C34" w:rsidRDefault="00CE3DEB" w:rsidP="00CE3DEB">
      <w:pPr>
        <w:jc w:val="center"/>
        <w:rPr>
          <w:rFonts w:ascii="GHEA Grapalat" w:hAnsi="GHEA Grapalat" w:cs="GHEA Grapalat"/>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firstLine="709"/>
        <w:rPr>
          <w:lang w:val="es-ES"/>
        </w:rPr>
      </w:pPr>
    </w:p>
    <w:p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CE3DEB" w:rsidRPr="00A33C34" w:rsidRDefault="00CE3DEB" w:rsidP="00CE3DEB">
      <w:pPr>
        <w:jc w:val="center"/>
        <w:rPr>
          <w:rFonts w:ascii="GHEA Grapalat" w:hAnsi="GHEA Grapalat" w:cs="Sylfaen"/>
          <w:sz w:val="16"/>
          <w:szCs w:val="16"/>
          <w:lang w:val="es-ES"/>
        </w:rPr>
      </w:pPr>
    </w:p>
    <w:p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514" w:rsidRDefault="00D17514">
      <w:r>
        <w:separator/>
      </w:r>
    </w:p>
  </w:endnote>
  <w:endnote w:type="continuationSeparator" w:id="0">
    <w:p w:rsidR="00D17514" w:rsidRDefault="00D17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1950196"/>
      <w:docPartObj>
        <w:docPartGallery w:val="Page Numbers (Bottom of Page)"/>
        <w:docPartUnique/>
      </w:docPartObj>
    </w:sdtPr>
    <w:sdtEndPr>
      <w:rPr>
        <w:rFonts w:ascii="GHEA Grapalat" w:hAnsi="GHEA Grapalat"/>
        <w:sz w:val="24"/>
        <w:szCs w:val="24"/>
      </w:rPr>
    </w:sdtEndPr>
    <w:sdtContent>
      <w:p w:rsidR="00CE3DEB" w:rsidRPr="00305BEC" w:rsidRDefault="00CE3DEB">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B17D49">
          <w:rPr>
            <w:rFonts w:ascii="GHEA Grapalat" w:hAnsi="GHEA Grapalat"/>
            <w:noProof/>
            <w:sz w:val="24"/>
            <w:szCs w:val="24"/>
          </w:rPr>
          <w:t>112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514" w:rsidRDefault="00D17514">
      <w:r>
        <w:separator/>
      </w:r>
    </w:p>
  </w:footnote>
  <w:footnote w:type="continuationSeparator" w:id="0">
    <w:p w:rsidR="00D17514" w:rsidRDefault="00D17514">
      <w:r>
        <w:continuationSeparator/>
      </w:r>
    </w:p>
  </w:footnote>
  <w:footnote w:id="1">
    <w:p w:rsidR="00CE3DEB" w:rsidRPr="00CC584E" w:rsidRDefault="00CE3DEB"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CC584E">
        <w:rPr>
          <w:i/>
          <w:sz w:val="20"/>
          <w:szCs w:val="20"/>
        </w:rPr>
        <w:footnoteRef/>
      </w:r>
      <w:r w:rsidRPr="00CC584E">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CE3DEB" w:rsidRPr="00CC584E" w:rsidRDefault="00CE3DEB" w:rsidP="00541313">
      <w:pPr>
        <w:widowControl w:val="0"/>
        <w:ind w:firstLine="142"/>
        <w:jc w:val="both"/>
        <w:rPr>
          <w:rFonts w:ascii="GHEA Grapalat" w:hAnsi="GHEA Grapalat"/>
          <w:i/>
          <w:sz w:val="20"/>
          <w:szCs w:val="20"/>
        </w:rPr>
      </w:pPr>
      <w:r w:rsidRPr="00CC584E">
        <w:rPr>
          <w:rFonts w:ascii="GHEA Grapalat" w:hAnsi="GHEA Grapalat"/>
          <w:i/>
          <w:sz w:val="20"/>
          <w:szCs w:val="20"/>
        </w:rPr>
        <w:t>- процедура закупки организована на основании</w:t>
      </w:r>
      <w:ins w:id="0" w:author="Vardan" w:date="2022-10-30T19:17:00Z">
        <w:r>
          <w:rPr>
            <w:rFonts w:ascii="GHEA Grapalat" w:hAnsi="GHEA Grapalat"/>
            <w:i/>
            <w:sz w:val="20"/>
            <w:szCs w:val="20"/>
          </w:rPr>
          <w:t xml:space="preserve"> </w:t>
        </w:r>
      </w:ins>
      <w:r>
        <w:rPr>
          <w:rFonts w:ascii="GHEA Grapalat" w:hAnsi="GHEA Grapalat"/>
          <w:i/>
          <w:sz w:val="20"/>
          <w:szCs w:val="20"/>
        </w:rPr>
        <w:t>1-ого пункта</w:t>
      </w:r>
      <w:r w:rsidRPr="00CC584E">
        <w:rPr>
          <w:rFonts w:ascii="GHEA Grapalat" w:hAnsi="GHEA Grapalat"/>
          <w:i/>
          <w:sz w:val="20"/>
          <w:szCs w:val="20"/>
        </w:rPr>
        <w:t xml:space="preserve"> части 6 статьи 15 Закона РА "О закупках</w:t>
      </w:r>
      <w:r w:rsidRPr="00717193">
        <w:rPr>
          <w:rFonts w:ascii="GHEA Grapalat" w:hAnsi="GHEA Grapalat"/>
          <w:i/>
          <w:sz w:val="20"/>
          <w:szCs w:val="20"/>
        </w:rPr>
        <w:t>"</w:t>
      </w:r>
      <w:r w:rsidRPr="00CC584E">
        <w:rPr>
          <w:rFonts w:ascii="GHEA Grapalat" w:hAnsi="GHEA Grapalat"/>
          <w:i/>
          <w:sz w:val="20"/>
          <w:szCs w:val="20"/>
        </w:rPr>
        <w:t xml:space="preserve">, </w:t>
      </w:r>
    </w:p>
    <w:p w:rsidR="00CE3DEB" w:rsidRPr="00CC584E" w:rsidRDefault="00CE3DEB" w:rsidP="00541313">
      <w:pPr>
        <w:widowControl w:val="0"/>
        <w:ind w:firstLine="142"/>
        <w:jc w:val="both"/>
        <w:rPr>
          <w:rFonts w:ascii="GHEA Grapalat" w:hAnsi="GHEA Grapalat"/>
          <w:i/>
          <w:sz w:val="20"/>
          <w:szCs w:val="20"/>
        </w:rPr>
      </w:pPr>
      <w:r w:rsidRPr="00CC584E">
        <w:rPr>
          <w:rFonts w:ascii="GHEA Grapalat" w:hAnsi="GHEA Grapalat"/>
          <w:i/>
          <w:sz w:val="20"/>
          <w:szCs w:val="20"/>
        </w:rPr>
        <w:t>-</w:t>
      </w:r>
      <w:r w:rsidRPr="00717193">
        <w:rPr>
          <w:rFonts w:ascii="GHEA Grapalat" w:hAnsi="GHEA Grapalat"/>
          <w:i/>
          <w:sz w:val="20"/>
          <w:szCs w:val="20"/>
        </w:rPr>
        <w:t xml:space="preserve">  запланированная (прогнозируемая) общая цена закупки </w:t>
      </w:r>
      <w:r w:rsidRPr="00CC584E">
        <w:rPr>
          <w:rFonts w:ascii="GHEA Grapalat" w:hAnsi="GHEA Grapalat"/>
          <w:i/>
          <w:sz w:val="20"/>
          <w:szCs w:val="20"/>
        </w:rPr>
        <w:t>услуги по заявке на закупку в рамках данной процедуры не превышает 25 млн. драмов РА</w:t>
      </w:r>
    </w:p>
    <w:p w:rsidR="00CE3DEB" w:rsidRPr="00CC584E" w:rsidRDefault="00CE3DEB" w:rsidP="00541313">
      <w:pPr>
        <w:widowControl w:val="0"/>
        <w:jc w:val="both"/>
        <w:rPr>
          <w:rFonts w:ascii="GHEA Grapalat" w:hAnsi="GHEA Grapalat"/>
          <w:i/>
          <w:sz w:val="20"/>
          <w:szCs w:val="20"/>
        </w:rPr>
      </w:pPr>
      <w:r w:rsidRPr="00CC584E">
        <w:rPr>
          <w:rFonts w:ascii="GHEA Grapalat" w:hAnsi="GHEA Grapalat"/>
          <w:i/>
          <w:sz w:val="20"/>
          <w:szCs w:val="20"/>
        </w:rPr>
        <w:t xml:space="preserve">  -</w:t>
      </w:r>
      <w:r w:rsidRPr="00717193">
        <w:rPr>
          <w:rFonts w:ascii="GHEA Grapalat" w:hAnsi="GHEA Grapalat"/>
          <w:i/>
          <w:sz w:val="20"/>
          <w:szCs w:val="20"/>
        </w:rPr>
        <w:t xml:space="preserve"> </w:t>
      </w:r>
      <w:r w:rsidRPr="00CC584E">
        <w:rPr>
          <w:rFonts w:ascii="GHEA Grapalat" w:hAnsi="GHEA Grapalat"/>
          <w:i/>
          <w:sz w:val="20"/>
          <w:szCs w:val="20"/>
        </w:rPr>
        <w:t>закупка осуществляется в форме закупки у одного лица, обусловленная безотлагательностью.</w:t>
      </w:r>
    </w:p>
    <w:p w:rsidR="00CE3DEB" w:rsidRPr="00D3436F" w:rsidRDefault="00CE3DEB" w:rsidP="00541313">
      <w:pPr>
        <w:widowControl w:val="0"/>
        <w:ind w:firstLine="142"/>
        <w:jc w:val="both"/>
        <w:rPr>
          <w:rFonts w:ascii="GHEA Grapalat" w:hAnsi="GHEA Grapalat"/>
          <w:i/>
          <w:sz w:val="20"/>
          <w:szCs w:val="20"/>
        </w:rPr>
      </w:pPr>
      <w:r w:rsidRPr="00CC584E">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CE3DEB" w:rsidRPr="008842CE" w:rsidRDefault="00CE3DEB" w:rsidP="001831C4">
      <w:pPr>
        <w:pStyle w:val="af2"/>
        <w:widowControl w:val="0"/>
        <w:jc w:val="both"/>
        <w:rPr>
          <w:rFonts w:ascii="GHEA Grapalat" w:hAnsi="GHEA Grapalat"/>
          <w:lang w:val="af-ZA"/>
        </w:rPr>
      </w:pPr>
    </w:p>
    <w:p w:rsidR="00CE3DEB" w:rsidRPr="008842CE" w:rsidRDefault="00CE3DEB" w:rsidP="008842CE">
      <w:pPr>
        <w:pStyle w:val="af2"/>
        <w:widowControl w:val="0"/>
        <w:jc w:val="both"/>
        <w:rPr>
          <w:rFonts w:ascii="GHEA Grapalat" w:hAnsi="GHEA Grapalat"/>
          <w:lang w:val="af-ZA"/>
        </w:rPr>
      </w:pPr>
    </w:p>
  </w:footnote>
  <w:footnote w:id="2">
    <w:p w:rsidR="00CE3DEB" w:rsidRPr="00617E69" w:rsidRDefault="00CE3DEB"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CE3DEB" w:rsidRPr="00CD6B60" w:rsidRDefault="00CE3DEB"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CE3DEB" w:rsidRPr="001115E9" w:rsidRDefault="00CE3DEB"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CE3DEB" w:rsidRPr="00CD6B60" w:rsidRDefault="00CE3DEB"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rsidR="00CE3DEB" w:rsidRDefault="00CE3DEB"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CE3DEB" w:rsidRDefault="00CE3DEB"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rsidR="00CE3DEB" w:rsidRPr="009E2596" w:rsidRDefault="00CE3DEB"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rsidR="00CE3DEB" w:rsidRPr="00C24DBE" w:rsidRDefault="00CE3DEB"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rsidR="00CE3DEB" w:rsidRPr="005838BB" w:rsidRDefault="00CE3DEB" w:rsidP="00AF1F59">
      <w:pPr>
        <w:pStyle w:val="af2"/>
        <w:jc w:val="both"/>
        <w:rPr>
          <w:rFonts w:asciiTheme="minorHAnsi" w:hAnsiTheme="minorHAnsi"/>
        </w:rPr>
      </w:pPr>
    </w:p>
    <w:p w:rsidR="00CE3DEB" w:rsidRPr="00D3436F" w:rsidRDefault="00CE3DEB"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CE3DEB" w:rsidRPr="000811C1" w:rsidRDefault="00CE3DEB">
      <w:pPr>
        <w:pStyle w:val="af2"/>
        <w:rPr>
          <w:rFonts w:asciiTheme="minorHAnsi" w:hAnsiTheme="minorHAnsi"/>
        </w:rPr>
      </w:pPr>
    </w:p>
  </w:footnote>
  <w:footnote w:id="5">
    <w:p w:rsidR="00CE3DEB" w:rsidRDefault="00CE3DEB" w:rsidP="00B351F5">
      <w:pPr>
        <w:pStyle w:val="af2"/>
        <w:rPr>
          <w:ins w:id="1" w:author="Vardan" w:date="2022-10-30T19:26:00Z"/>
          <w:rFonts w:ascii="GHEA Grapalat" w:hAnsi="GHEA Grapalat"/>
          <w:i/>
        </w:rPr>
      </w:pPr>
      <w:r>
        <w:rPr>
          <w:rStyle w:val="af6"/>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r>
        <w:rPr>
          <w:rFonts w:ascii="GHEA Grapalat" w:hAnsi="GHEA Grapalat"/>
          <w:i/>
        </w:rPr>
        <w:t>.</w:t>
      </w:r>
    </w:p>
    <w:p w:rsidR="00CE3DEB" w:rsidRPr="0093507A" w:rsidRDefault="00CE3DEB" w:rsidP="00CB2961">
      <w:pPr>
        <w:pStyle w:val="af2"/>
        <w:rPr>
          <w:rFonts w:ascii="GHEA Grapalat" w:hAnsi="GHEA Grapalat"/>
          <w:i/>
        </w:rPr>
      </w:pPr>
      <w:r w:rsidRPr="0093507A">
        <w:rPr>
          <w:rFonts w:ascii="GHEA Grapalat" w:hAnsi="GHEA Grapalat"/>
          <w:i/>
        </w:rPr>
        <w:t>8.1П</w:t>
      </w:r>
      <w:r>
        <w:rPr>
          <w:rFonts w:ascii="GHEA Grapalat" w:hAnsi="GHEA Grapalat"/>
          <w:i/>
        </w:rPr>
        <w:t>редп</w:t>
      </w:r>
      <w:r w:rsidRPr="0093507A">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CE3DEB" w:rsidRPr="0093507A" w:rsidRDefault="00CE3DEB" w:rsidP="00814D5C">
      <w:pPr>
        <w:pStyle w:val="af2"/>
        <w:jc w:val="both"/>
        <w:rPr>
          <w:rFonts w:ascii="GHEA Grapalat" w:hAnsi="GHEA Grapalat"/>
          <w:i/>
        </w:rPr>
      </w:pPr>
      <w:r w:rsidRPr="0093507A">
        <w:rPr>
          <w:rFonts w:ascii="GHEA Grapalat" w:hAnsi="GHEA Grapalat"/>
          <w:i/>
        </w:rPr>
        <w:t>8.2.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w:t>
      </w:r>
      <w:r>
        <w:rPr>
          <w:rFonts w:ascii="GHEA Grapalat" w:hAnsi="GHEA Grapalat"/>
          <w:i/>
        </w:rPr>
        <w:t>й</w:t>
      </w:r>
      <w:r w:rsidRPr="0093507A">
        <w:rPr>
          <w:rFonts w:ascii="GHEA Grapalat" w:hAnsi="GHEA Grapalat"/>
          <w:i/>
        </w:rPr>
        <w:t xml:space="preserve"> в рамках данной процедуры </w:t>
      </w:r>
      <w:r>
        <w:rPr>
          <w:rFonts w:ascii="GHEA Grapalat" w:hAnsi="GHEA Grapalat"/>
          <w:i/>
        </w:rPr>
        <w:t>услуги</w:t>
      </w:r>
      <w:r w:rsidRPr="0093507A">
        <w:rPr>
          <w:rFonts w:ascii="GHEA Grapalat" w:hAnsi="GHEA Grapalat"/>
          <w:i/>
        </w:rPr>
        <w:t xml:space="preserve"> превышает 25 млн. драмов РА, то в пункте 7.4 слова &lt;&lt;</w:t>
      </w:r>
      <w:r w:rsidRPr="002A3375">
        <w:rPr>
          <w:rFonts w:ascii="GHEA Grapalat" w:hAnsi="GHEA Grapalat"/>
          <w:i/>
        </w:rPr>
        <w:t>90</w:t>
      </w:r>
      <w:r w:rsidRPr="0093507A">
        <w:rPr>
          <w:rFonts w:ascii="GHEA Grapalat" w:hAnsi="GHEA Grapalat"/>
          <w:i/>
        </w:rPr>
        <w:t> </w:t>
      </w:r>
      <w:r w:rsidRPr="002A3375">
        <w:rPr>
          <w:rFonts w:ascii="GHEA Grapalat" w:hAnsi="GHEA Grapalat"/>
          <w:i/>
        </w:rPr>
        <w:t>(девяноста) рабочих дней</w:t>
      </w:r>
      <w:r w:rsidRPr="0093507A">
        <w:rPr>
          <w:rFonts w:ascii="GHEA Grapalat" w:hAnsi="GHEA Grapalat"/>
          <w:i/>
        </w:rPr>
        <w:t>&gt;&gt;</w:t>
      </w:r>
      <w:r w:rsidRPr="002A3375">
        <w:rPr>
          <w:rFonts w:ascii="GHEA Grapalat" w:hAnsi="GHEA Grapalat"/>
          <w:i/>
        </w:rPr>
        <w:t xml:space="preserve"> заменяются  словами</w:t>
      </w:r>
      <w:r w:rsidRPr="0093507A">
        <w:rPr>
          <w:rFonts w:ascii="GHEA Grapalat" w:hAnsi="GHEA Grapalat"/>
          <w:i/>
        </w:rPr>
        <w:t xml:space="preserve"> &lt;&lt; 120 (сто двадцати) рабочих дней&gt;&gt;</w:t>
      </w:r>
      <w:r>
        <w:rPr>
          <w:rFonts w:ascii="GHEA Grapalat" w:hAnsi="GHEA Grapalat"/>
          <w:i/>
        </w:rPr>
        <w:t>.</w:t>
      </w:r>
    </w:p>
    <w:p w:rsidR="00CE3DEB" w:rsidRPr="002C2499" w:rsidRDefault="00CE3DEB" w:rsidP="00814D5C">
      <w:pPr>
        <w:pStyle w:val="af2"/>
        <w:jc w:val="both"/>
      </w:pPr>
    </w:p>
    <w:p w:rsidR="00CE3DEB" w:rsidRPr="000811C1" w:rsidRDefault="00CE3DEB">
      <w:pPr>
        <w:pStyle w:val="af2"/>
        <w:rPr>
          <w:rFonts w:asciiTheme="minorHAnsi" w:hAnsiTheme="minorHAnsi"/>
        </w:rPr>
      </w:pPr>
    </w:p>
  </w:footnote>
  <w:footnote w:id="6">
    <w:p w:rsidR="00CE3DEB" w:rsidRPr="00FE2AA4" w:rsidRDefault="00CE3DEB">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7">
    <w:p w:rsidR="00CE3DEB" w:rsidRPr="008842CE" w:rsidRDefault="00CE3DEB"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CE3DEB" w:rsidRPr="000811C1" w:rsidRDefault="00CE3DEB">
      <w:pPr>
        <w:pStyle w:val="af2"/>
        <w:rPr>
          <w:lang w:val="af-ZA"/>
        </w:rPr>
      </w:pPr>
    </w:p>
  </w:footnote>
  <w:footnote w:id="8">
    <w:p w:rsidR="00CE3DEB" w:rsidRPr="00503411" w:rsidRDefault="00CE3DEB"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rsidR="00CE3DEB" w:rsidRPr="001D0DD7" w:rsidRDefault="00CE3DEB"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CE3DEB" w:rsidRPr="00503411" w:rsidRDefault="00CE3DEB"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CE3DEB" w:rsidRPr="00CD2651" w:rsidRDefault="00CE3DEB">
      <w:pPr>
        <w:pStyle w:val="af2"/>
      </w:pPr>
    </w:p>
  </w:footnote>
  <w:footnote w:id="9">
    <w:p w:rsidR="00CE3DEB" w:rsidRPr="00511966" w:rsidRDefault="00CE3DEB"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rsidR="00CE3DEB" w:rsidRPr="00B15560" w:rsidRDefault="00CE3DEB"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CE3DEB" w:rsidRPr="000811C1" w:rsidRDefault="00CE3DEB" w:rsidP="0027573B">
      <w:pPr>
        <w:pStyle w:val="af2"/>
        <w:rPr>
          <w:rFonts w:ascii="Sylfaen" w:hAnsi="Sylfaen"/>
          <w:sz w:val="18"/>
          <w:szCs w:val="18"/>
        </w:rPr>
      </w:pPr>
    </w:p>
  </w:footnote>
  <w:footnote w:id="11">
    <w:p w:rsidR="00CE3DEB" w:rsidRPr="00A31673" w:rsidRDefault="00CE3DEB">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CE3DEB" w:rsidRPr="00DE7706" w:rsidRDefault="00CE3DEB">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CE3DEB" w:rsidRPr="00B666FB" w:rsidRDefault="00CE3DEB">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4">
    <w:p w:rsidR="00CE3DEB" w:rsidRDefault="00CE3DEB" w:rsidP="006B3E56">
      <w:pPr>
        <w:jc w:val="both"/>
      </w:pPr>
    </w:p>
    <w:p w:rsidR="00CE3DEB" w:rsidRDefault="00CE3DE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CE3DEB" w:rsidRPr="00503980" w:rsidRDefault="00CE3DE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CE3DEB" w:rsidRPr="003905B4" w:rsidRDefault="00CE3DE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CE3DEB" w:rsidRPr="008D64EE" w:rsidRDefault="00CE3DEB" w:rsidP="006B3E56">
      <w:pPr>
        <w:pStyle w:val="af2"/>
        <w:rPr>
          <w:rFonts w:asciiTheme="minorHAnsi" w:hAnsiTheme="minorHAnsi"/>
        </w:rPr>
      </w:pPr>
    </w:p>
  </w:footnote>
  <w:footnote w:id="15">
    <w:p w:rsidR="00CE3DEB" w:rsidRPr="00DC619D" w:rsidRDefault="00CE3DEB"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CE3DEB" w:rsidRPr="00D3436F" w:rsidRDefault="00CE3DEB"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CE3DEB" w:rsidRPr="00D3436F" w:rsidRDefault="00CE3DEB">
      <w:pPr>
        <w:pStyle w:val="af2"/>
        <w:rPr>
          <w:lang w:val="es-ES"/>
        </w:rPr>
      </w:pPr>
    </w:p>
  </w:footnote>
  <w:footnote w:id="17">
    <w:p w:rsidR="00CE3DEB" w:rsidRPr="00E10F7D" w:rsidRDefault="00CE3DEB">
      <w:pPr>
        <w:pStyle w:val="af2"/>
        <w:rPr>
          <w:rFonts w:ascii="GHEA Grapalat" w:hAnsi="GHEA Grapalat"/>
          <w:i/>
        </w:rPr>
      </w:pPr>
      <w:r w:rsidRPr="00E10F7D">
        <w:rPr>
          <w:rStyle w:val="af6"/>
        </w:rPr>
        <w:t>*</w:t>
      </w:r>
      <w:r w:rsidRPr="00E10F7D">
        <w:t xml:space="preserve"> </w:t>
      </w:r>
      <w:r w:rsidRPr="00E10F7D">
        <w:rPr>
          <w:rFonts w:ascii="GHEA Grapalat" w:hAnsi="GHEA Grapalat"/>
          <w:i/>
        </w:rPr>
        <w:t>Заполняется секретарем Комиссии до опубликования приглашения в бюллетене.</w:t>
      </w:r>
    </w:p>
    <w:p w:rsidR="00CE3DEB" w:rsidRPr="00C8334C" w:rsidRDefault="00CE3DEB" w:rsidP="00E10F7D">
      <w:pPr>
        <w:widowControl w:val="0"/>
        <w:spacing w:after="160"/>
        <w:ind w:right="-1"/>
        <w:jc w:val="both"/>
        <w:rPr>
          <w:rFonts w:ascii="GHEA Grapalat" w:hAnsi="GHEA Grapalat"/>
          <w:b/>
          <w:sz w:val="20"/>
          <w:szCs w:val="20"/>
        </w:rPr>
      </w:pPr>
      <w:r w:rsidRPr="00E10F7D">
        <w:rPr>
          <w:rFonts w:ascii="GHEA Grapalat" w:hAnsi="GHEA Grapalat"/>
          <w:i/>
        </w:rPr>
        <w:t>**</w:t>
      </w:r>
      <w:r w:rsidRPr="00E10F7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rsidR="00CE3DEB" w:rsidRPr="00217344" w:rsidRDefault="00CE3DEB">
      <w:pPr>
        <w:pStyle w:val="af2"/>
      </w:pPr>
    </w:p>
  </w:footnote>
  <w:footnote w:id="18">
    <w:p w:rsidR="00CE3DEB" w:rsidRPr="008842CE" w:rsidRDefault="00CE3DEB"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E3DEB" w:rsidRPr="008842CE" w:rsidRDefault="00CE3DEB" w:rsidP="003D2FE2">
      <w:pPr>
        <w:pStyle w:val="af2"/>
        <w:jc w:val="both"/>
        <w:rPr>
          <w:rFonts w:ascii="GHEA Grapalat" w:hAnsi="GHEA Grapalat"/>
        </w:rPr>
      </w:pPr>
    </w:p>
  </w:footnote>
  <w:footnote w:id="19">
    <w:p w:rsidR="00CE3DEB" w:rsidRPr="008842CE" w:rsidRDefault="00CE3DEB"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E3DEB" w:rsidRPr="008842CE" w:rsidRDefault="00CE3DEB" w:rsidP="00673870">
      <w:pPr>
        <w:pStyle w:val="af2"/>
        <w:jc w:val="both"/>
        <w:rPr>
          <w:rFonts w:ascii="GHEA Grapalat" w:hAnsi="GHEA Grapalat"/>
        </w:rPr>
      </w:pPr>
    </w:p>
  </w:footnote>
  <w:footnote w:id="20">
    <w:p w:rsidR="00CE3DEB" w:rsidRPr="008842CE" w:rsidRDefault="00CE3DEB" w:rsidP="003D2FE2">
      <w:pPr>
        <w:pStyle w:val="af2"/>
        <w:jc w:val="both"/>
      </w:pPr>
    </w:p>
  </w:footnote>
  <w:footnote w:id="21">
    <w:p w:rsidR="00CE3DEB" w:rsidRPr="00217344" w:rsidRDefault="00CE3DEB"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CE3DEB" w:rsidRPr="008842CE" w:rsidRDefault="00CE3DEB"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CE3DEB" w:rsidRPr="008842CE" w:rsidRDefault="00CE3DEB" w:rsidP="000A214C">
      <w:pPr>
        <w:pStyle w:val="af2"/>
        <w:jc w:val="both"/>
        <w:rPr>
          <w:rFonts w:ascii="GHEA Grapalat" w:hAnsi="GHEA Grapalat"/>
        </w:rPr>
      </w:pPr>
    </w:p>
  </w:footnote>
  <w:footnote w:id="23">
    <w:p w:rsidR="00CE3DEB" w:rsidRPr="008842CE" w:rsidRDefault="00CE3DEB" w:rsidP="000A214C">
      <w:pPr>
        <w:pStyle w:val="af2"/>
        <w:jc w:val="both"/>
      </w:pPr>
    </w:p>
  </w:footnote>
  <w:footnote w:id="24">
    <w:p w:rsidR="00CE3DEB" w:rsidRPr="00217344" w:rsidRDefault="00CE3DEB" w:rsidP="00131F0B">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CE3DEB" w:rsidRDefault="00CE3DEB" w:rsidP="003B2F27">
      <w:pPr>
        <w:pStyle w:val="af2"/>
        <w:jc w:val="both"/>
        <w:rPr>
          <w:rFonts w:ascii="Times New Roman" w:hAnsi="Times New Roman"/>
          <w:i/>
          <w:color w:val="FF0000"/>
          <w:vertAlign w:val="superscript"/>
        </w:rPr>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rsidR="00CE3DEB" w:rsidRPr="002A1F5A" w:rsidRDefault="00CE3DEB" w:rsidP="003B2F27">
      <w:pPr>
        <w:pStyle w:val="af2"/>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rsidR="00CE3DEB" w:rsidRPr="002A1F5A" w:rsidRDefault="00CE3DEB" w:rsidP="003B2F27">
      <w:pPr>
        <w:pStyle w:val="af2"/>
        <w:jc w:val="both"/>
        <w:rPr>
          <w:rFonts w:asciiTheme="minorHAnsi" w:hAnsiTheme="minorHAnsi"/>
        </w:rPr>
      </w:pPr>
    </w:p>
  </w:footnote>
  <w:footnote w:id="26">
    <w:p w:rsidR="00CE3DEB" w:rsidRPr="002A7C6E" w:rsidRDefault="00CE3DEB"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CE3DEB" w:rsidRPr="00D81E0E" w:rsidRDefault="00CE3DEB"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27">
    <w:p w:rsidR="00CE3DEB" w:rsidRPr="006F5F33" w:rsidRDefault="00CE3DEB"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8">
    <w:p w:rsidR="00CE3DEB" w:rsidRPr="006F5F33" w:rsidRDefault="00CE3DEB"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9">
    <w:p w:rsidR="00CE3DEB" w:rsidRPr="00EB336B" w:rsidRDefault="00CE3DEB"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CE3DEB" w:rsidRDefault="00CE3DEB" w:rsidP="003B2F27">
      <w:pPr>
        <w:pStyle w:val="af2"/>
        <w:rPr>
          <w:rFonts w:asciiTheme="minorHAnsi" w:hAnsiTheme="minorHAnsi"/>
        </w:rPr>
      </w:pPr>
    </w:p>
    <w:p w:rsidR="00CE3DEB" w:rsidRPr="008F6EF8" w:rsidRDefault="00CE3DEB"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CE3DEB" w:rsidRPr="00576D9C" w:rsidRDefault="00CE3DEB" w:rsidP="003B2F27">
      <w:pPr>
        <w:pStyle w:val="af2"/>
        <w:rPr>
          <w:rFonts w:asciiTheme="minorHAnsi" w:hAnsiTheme="minorHAnsi"/>
        </w:rPr>
      </w:pPr>
    </w:p>
  </w:footnote>
  <w:footnote w:id="30">
    <w:p w:rsidR="00CE3DEB" w:rsidRPr="00892F7F" w:rsidRDefault="00CE3DEB"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CE3DEB" w:rsidRPr="0013046C" w:rsidRDefault="00CE3DEB"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CE3DEB" w:rsidRPr="0013046C" w:rsidRDefault="00CE3DEB"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CE3DEB" w:rsidRPr="006F5F33" w:rsidRDefault="00CE3DEB" w:rsidP="0067463A">
      <w:pPr>
        <w:pStyle w:val="af2"/>
        <w:jc w:val="both"/>
        <w:rPr>
          <w:rFonts w:ascii="GHEA Grapalat" w:hAnsi="GHEA Grapalat"/>
          <w:lang w:val="hy-AM"/>
        </w:rPr>
      </w:pPr>
      <w:r w:rsidRPr="006F5F33">
        <w:rPr>
          <w:rFonts w:ascii="GHEA Grapalat" w:hAnsi="GHEA Grapalat"/>
          <w:i/>
        </w:rPr>
        <w:t>.</w:t>
      </w:r>
    </w:p>
    <w:tbl>
      <w:tblPr>
        <w:tblStyle w:val="afe"/>
        <w:tblW w:w="0" w:type="auto"/>
        <w:tblLook w:val="04A0" w:firstRow="1" w:lastRow="0" w:firstColumn="1" w:lastColumn="0" w:noHBand="0" w:noVBand="1"/>
      </w:tblPr>
      <w:tblGrid>
        <w:gridCol w:w="2631"/>
        <w:gridCol w:w="2631"/>
        <w:gridCol w:w="2632"/>
      </w:tblGrid>
      <w:tr w:rsidR="00CE3DEB" w:rsidRPr="00552B23" w:rsidTr="00E3441C">
        <w:tc>
          <w:tcPr>
            <w:tcW w:w="2631" w:type="dxa"/>
          </w:tcPr>
          <w:p w:rsidR="00CE3DEB" w:rsidRPr="00552B23" w:rsidRDefault="00CE3DEB" w:rsidP="00E3441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CE3DEB" w:rsidRPr="0067463A" w:rsidRDefault="00CE3DEB"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rsidR="00CE3DEB" w:rsidRPr="0067463A" w:rsidRDefault="00CE3DEB"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CE3DEB" w:rsidRPr="00552B23" w:rsidTr="00E3441C">
        <w:tc>
          <w:tcPr>
            <w:tcW w:w="2631" w:type="dxa"/>
          </w:tcPr>
          <w:p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r w:rsidR="00CE3DEB" w:rsidRPr="00552B23" w:rsidTr="00E3441C">
        <w:tc>
          <w:tcPr>
            <w:tcW w:w="2631" w:type="dxa"/>
          </w:tcPr>
          <w:p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r w:rsidR="00CE3DEB" w:rsidRPr="00552B23" w:rsidTr="00E3441C">
        <w:tc>
          <w:tcPr>
            <w:tcW w:w="2631" w:type="dxa"/>
          </w:tcPr>
          <w:p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r w:rsidR="00CE3DEB" w:rsidRPr="00552B23" w:rsidTr="00E3441C">
        <w:tc>
          <w:tcPr>
            <w:tcW w:w="2631" w:type="dxa"/>
          </w:tcPr>
          <w:p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bl>
    <w:p w:rsidR="00CE3DEB" w:rsidRPr="006F5F33" w:rsidRDefault="00CE3DEB"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rsidR="00CE3DEB" w:rsidRPr="00576D9C" w:rsidRDefault="00CE3DEB" w:rsidP="003B2F27">
      <w:pPr>
        <w:pStyle w:val="af2"/>
        <w:jc w:val="both"/>
        <w:rPr>
          <w:rFonts w:ascii="GHEA Grapalat" w:hAnsi="GHEA Grapalat"/>
          <w:lang w:val="hy-AM"/>
        </w:rPr>
      </w:pPr>
    </w:p>
  </w:footnote>
  <w:footnote w:id="31">
    <w:p w:rsidR="00CE3DEB" w:rsidRPr="006F5F33" w:rsidRDefault="00CE3DEB"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2">
    <w:p w:rsidR="00CE3DEB" w:rsidRPr="006F5F33" w:rsidRDefault="00CE3DEB"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3">
    <w:p w:rsidR="00CE3DEB" w:rsidRPr="006F5F33" w:rsidRDefault="00CE3DEB"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4">
    <w:p w:rsidR="00CE3DEB" w:rsidRPr="00E40AC8" w:rsidRDefault="00CE3DEB" w:rsidP="003B2F27">
      <w:pPr>
        <w:pStyle w:val="af2"/>
        <w:jc w:val="both"/>
      </w:pPr>
      <w:r>
        <w:rPr>
          <w:rStyle w:val="af6"/>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35">
    <w:p w:rsidR="00CE3DEB" w:rsidRPr="00E40AC8" w:rsidRDefault="00CE3DEB"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6">
    <w:p w:rsidR="00CE3DEB" w:rsidRPr="00CA2754" w:rsidRDefault="00CE3DEB"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CE3DEB" w:rsidRPr="00CA2754" w:rsidRDefault="00CE3DEB" w:rsidP="003B2F27">
      <w:pPr>
        <w:pStyle w:val="af2"/>
        <w:jc w:val="both"/>
        <w:rPr>
          <w:sz w:val="2"/>
          <w:szCs w:val="2"/>
        </w:rPr>
      </w:pPr>
    </w:p>
  </w:footnote>
  <w:footnote w:id="37">
    <w:p w:rsidR="00CE3DEB" w:rsidRPr="00CA2754" w:rsidRDefault="00CE3DEB"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B30"/>
    <w:rsid w:val="00097DE8"/>
    <w:rsid w:val="00097FDB"/>
    <w:rsid w:val="000A0A00"/>
    <w:rsid w:val="000A0E52"/>
    <w:rsid w:val="000A0F3C"/>
    <w:rsid w:val="000A15F9"/>
    <w:rsid w:val="000A214C"/>
    <w:rsid w:val="000A2228"/>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BF8"/>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5169"/>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1E"/>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58F3"/>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5FFA"/>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D49"/>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1D"/>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17514"/>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851"/>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760054"/>
  <w15:docId w15:val="{C31E922C-4632-4D06-BD57-0CF0928BD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180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F22F3-6062-40D7-8D6F-2738B0CF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2334</TotalTime>
  <Pages>118</Pages>
  <Words>24160</Words>
  <Characters>137713</Characters>
  <Application>Microsoft Office Word</Application>
  <DocSecurity>0</DocSecurity>
  <Lines>1147</Lines>
  <Paragraphs>323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161550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HP</cp:lastModifiedBy>
  <cp:revision>1666</cp:revision>
  <cp:lastPrinted>2018-02-16T07:12:00Z</cp:lastPrinted>
  <dcterms:created xsi:type="dcterms:W3CDTF">2019-10-28T07:04:00Z</dcterms:created>
  <dcterms:modified xsi:type="dcterms:W3CDTF">2025-05-23T03:34:00Z</dcterms:modified>
</cp:coreProperties>
</file>